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1EFD" w14:textId="77777777" w:rsidR="00651C75" w:rsidRDefault="00651C75">
      <w:pPr>
        <w:pStyle w:val="Header"/>
        <w:tabs>
          <w:tab w:val="clear" w:pos="4153"/>
          <w:tab w:val="clear" w:pos="8306"/>
        </w:tabs>
        <w:jc w:val="both"/>
      </w:pPr>
    </w:p>
    <w:p w14:paraId="0EA9EDC0" w14:textId="77777777" w:rsidR="006C0659" w:rsidRPr="00CC26B8" w:rsidRDefault="006C0659" w:rsidP="006C0659">
      <w:pPr>
        <w:jc w:val="center"/>
        <w:rPr>
          <w:ins w:id="0" w:author="Johnson (ESO), Antony" w:date="2023-06-08T15:31:00Z"/>
          <w:rFonts w:ascii="Arial" w:hAnsi="Arial" w:cs="Arial"/>
        </w:rPr>
      </w:pPr>
      <w:ins w:id="1" w:author="Johnson (ESO), Antony" w:date="2023-06-08T15:31:00Z">
        <w:r w:rsidRPr="00CC26B8">
          <w:rPr>
            <w:rFonts w:ascii="Arial" w:hAnsi="Arial" w:cs="Arial"/>
          </w:rPr>
          <w:t>CM089 – Electricity System Restoration Standard</w:t>
        </w:r>
      </w:ins>
    </w:p>
    <w:p w14:paraId="281289B0" w14:textId="6FEEDC23" w:rsidR="006C0659" w:rsidRPr="00CC26B8" w:rsidRDefault="000D5303" w:rsidP="006C0659">
      <w:pPr>
        <w:keepNext/>
        <w:keepLines/>
        <w:jc w:val="center"/>
        <w:rPr>
          <w:ins w:id="2" w:author="Johnson (ESO), Antony" w:date="2023-06-08T15:31:00Z"/>
          <w:rFonts w:ascii="Arial" w:hAnsi="Arial" w:cs="Arial"/>
          <w:sz w:val="24"/>
        </w:rPr>
      </w:pPr>
      <w:ins w:id="3" w:author="Johnson (ESO), Antony" w:date="2023-06-09T16:39:00Z">
        <w:r>
          <w:rPr>
            <w:rFonts w:ascii="Arial" w:hAnsi="Arial" w:cs="Arial"/>
          </w:rPr>
          <w:t>9</w:t>
        </w:r>
      </w:ins>
      <w:ins w:id="4" w:author="Johnson (ESO), Antony" w:date="2023-06-08T15:31:00Z">
        <w:r w:rsidR="006C0659" w:rsidRPr="00CC26B8">
          <w:rPr>
            <w:rFonts w:ascii="Arial" w:hAnsi="Arial" w:cs="Arial"/>
          </w:rPr>
          <w:t xml:space="preserve"> </w:t>
        </w:r>
        <w:r w:rsidR="00CC26B8">
          <w:rPr>
            <w:rFonts w:ascii="Arial" w:hAnsi="Arial" w:cs="Arial"/>
          </w:rPr>
          <w:t>June</w:t>
        </w:r>
        <w:r w:rsidR="006C0659" w:rsidRPr="00CC26B8">
          <w:rPr>
            <w:rFonts w:ascii="Arial" w:hAnsi="Arial" w:cs="Arial"/>
          </w:rPr>
          <w:t xml:space="preserve"> 2023</w:t>
        </w:r>
      </w:ins>
    </w:p>
    <w:p w14:paraId="7298DA66" w14:textId="77777777" w:rsidR="006C0659" w:rsidRDefault="006C0659">
      <w:pPr>
        <w:pStyle w:val="BodyText"/>
        <w:rPr>
          <w:ins w:id="5" w:author="Johnson (ESO), Antony" w:date="2023-06-08T15:31:00Z"/>
        </w:rPr>
      </w:pPr>
    </w:p>
    <w:p w14:paraId="233B8809" w14:textId="1508184C" w:rsidR="00651C75" w:rsidRDefault="00651C75">
      <w:pPr>
        <w:pStyle w:val="BodyText"/>
      </w:pPr>
      <w:r>
        <w:t>STCP 04-2 Issue 00</w:t>
      </w:r>
      <w:r w:rsidR="00FA4DF5">
        <w:t>7</w:t>
      </w:r>
      <w:r>
        <w:t xml:space="preserve"> Real Time Datalink Management</w:t>
      </w:r>
    </w:p>
    <w:p w14:paraId="3DDE769E" w14:textId="77777777" w:rsidR="00651C75" w:rsidRDefault="00651C75">
      <w:pPr>
        <w:pStyle w:val="Header"/>
        <w:tabs>
          <w:tab w:val="clear" w:pos="4153"/>
          <w:tab w:val="clear" w:pos="8306"/>
        </w:tabs>
        <w:jc w:val="both"/>
      </w:pPr>
    </w:p>
    <w:p w14:paraId="1A7971D4" w14:textId="77777777" w:rsidR="00430A58" w:rsidRDefault="00430A58">
      <w:pPr>
        <w:pStyle w:val="Header"/>
        <w:tabs>
          <w:tab w:val="clear" w:pos="4153"/>
          <w:tab w:val="clear" w:pos="8306"/>
        </w:tabs>
        <w:jc w:val="both"/>
      </w:pPr>
    </w:p>
    <w:p w14:paraId="4010911B" w14:textId="77777777" w:rsidR="00651C75" w:rsidRDefault="00651C75">
      <w:pPr>
        <w:pStyle w:val="Heading4"/>
        <w:numPr>
          <w:ilvl w:val="0"/>
          <w:numId w:val="0"/>
        </w:numPr>
        <w:spacing w:before="0" w:after="0"/>
        <w:jc w:val="both"/>
        <w:rPr>
          <w:i/>
        </w:rPr>
      </w:pPr>
      <w:r>
        <w:rPr>
          <w:i/>
        </w:rPr>
        <w:t>STC Procedure Document Authorisation</w:t>
      </w:r>
    </w:p>
    <w:p w14:paraId="569B9066" w14:textId="77777777" w:rsidR="00651C75" w:rsidRDefault="00651C75">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651C75" w14:paraId="21F2893C" w14:textId="77777777">
        <w:trPr>
          <w:cantSplit/>
          <w:jc w:val="center"/>
        </w:trPr>
        <w:tc>
          <w:tcPr>
            <w:tcW w:w="2552" w:type="dxa"/>
            <w:vAlign w:val="center"/>
          </w:tcPr>
          <w:p w14:paraId="28FF7FDC" w14:textId="77777777" w:rsidR="00651C75" w:rsidRDefault="00651C75">
            <w:pPr>
              <w:spacing w:before="60" w:after="60"/>
              <w:rPr>
                <w:rFonts w:ascii="Arial" w:hAnsi="Arial"/>
                <w:b/>
                <w:color w:val="000000"/>
                <w:sz w:val="22"/>
              </w:rPr>
            </w:pPr>
            <w:r>
              <w:rPr>
                <w:rFonts w:ascii="Arial" w:hAnsi="Arial"/>
                <w:b/>
                <w:color w:val="000000"/>
                <w:sz w:val="22"/>
              </w:rPr>
              <w:t>Company</w:t>
            </w:r>
          </w:p>
        </w:tc>
        <w:tc>
          <w:tcPr>
            <w:tcW w:w="2268" w:type="dxa"/>
            <w:vAlign w:val="center"/>
          </w:tcPr>
          <w:p w14:paraId="6CD8D67D" w14:textId="77777777" w:rsidR="00651C75" w:rsidRDefault="00651C75">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55A962C2" w14:textId="77777777" w:rsidR="00651C75" w:rsidRDefault="00651C75">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5E3E954D" w14:textId="77777777" w:rsidR="00651C75" w:rsidRDefault="00651C75">
            <w:pPr>
              <w:spacing w:before="60" w:after="60"/>
              <w:jc w:val="center"/>
              <w:rPr>
                <w:rFonts w:ascii="Arial" w:hAnsi="Arial"/>
                <w:b/>
                <w:color w:val="000000"/>
                <w:sz w:val="22"/>
              </w:rPr>
            </w:pPr>
            <w:r>
              <w:rPr>
                <w:rFonts w:ascii="Arial" w:hAnsi="Arial"/>
                <w:b/>
                <w:color w:val="000000"/>
                <w:sz w:val="22"/>
              </w:rPr>
              <w:t>Date</w:t>
            </w:r>
          </w:p>
        </w:tc>
      </w:tr>
      <w:tr w:rsidR="00EC6F74" w14:paraId="295B1533" w14:textId="77777777">
        <w:trPr>
          <w:cantSplit/>
          <w:jc w:val="center"/>
        </w:trPr>
        <w:tc>
          <w:tcPr>
            <w:tcW w:w="2552" w:type="dxa"/>
            <w:vAlign w:val="center"/>
          </w:tcPr>
          <w:p w14:paraId="7087899A" w14:textId="12598035" w:rsidR="00EC6F74" w:rsidRDefault="00A87575">
            <w:pPr>
              <w:spacing w:before="60" w:after="60"/>
              <w:ind w:right="459"/>
              <w:rPr>
                <w:rFonts w:ascii="Arial" w:hAnsi="Arial"/>
                <w:color w:val="000000"/>
                <w:sz w:val="22"/>
              </w:rPr>
            </w:pPr>
            <w:r>
              <w:rPr>
                <w:rFonts w:ascii="Arial" w:hAnsi="Arial"/>
                <w:color w:val="000000"/>
                <w:sz w:val="22"/>
              </w:rPr>
              <w:t>The Company</w:t>
            </w:r>
          </w:p>
        </w:tc>
        <w:tc>
          <w:tcPr>
            <w:tcW w:w="2268" w:type="dxa"/>
          </w:tcPr>
          <w:p w14:paraId="1AB6CBBD" w14:textId="77777777" w:rsidR="00EC6F74" w:rsidRDefault="00EC6F74">
            <w:pPr>
              <w:spacing w:before="60" w:after="60"/>
              <w:jc w:val="center"/>
              <w:rPr>
                <w:rFonts w:ascii="Arial" w:hAnsi="Arial"/>
                <w:color w:val="000000"/>
                <w:sz w:val="22"/>
              </w:rPr>
            </w:pPr>
          </w:p>
        </w:tc>
        <w:tc>
          <w:tcPr>
            <w:tcW w:w="2410" w:type="dxa"/>
          </w:tcPr>
          <w:p w14:paraId="71B2CFA0" w14:textId="77777777" w:rsidR="00EC6F74" w:rsidRDefault="00EC6F74">
            <w:pPr>
              <w:spacing w:before="60" w:after="60"/>
              <w:jc w:val="center"/>
              <w:rPr>
                <w:rFonts w:ascii="Arial" w:hAnsi="Arial"/>
                <w:color w:val="000000"/>
                <w:sz w:val="22"/>
              </w:rPr>
            </w:pPr>
          </w:p>
        </w:tc>
        <w:tc>
          <w:tcPr>
            <w:tcW w:w="1418" w:type="dxa"/>
          </w:tcPr>
          <w:p w14:paraId="73D40F47" w14:textId="77777777" w:rsidR="00EC6F74" w:rsidRDefault="00EC6F74">
            <w:pPr>
              <w:spacing w:before="60" w:after="60"/>
              <w:jc w:val="center"/>
              <w:rPr>
                <w:rFonts w:ascii="Arial" w:hAnsi="Arial"/>
                <w:color w:val="000000"/>
                <w:sz w:val="22"/>
              </w:rPr>
            </w:pPr>
          </w:p>
        </w:tc>
      </w:tr>
      <w:tr w:rsidR="00651C75" w14:paraId="28F014B2" w14:textId="77777777">
        <w:trPr>
          <w:cantSplit/>
          <w:jc w:val="center"/>
        </w:trPr>
        <w:tc>
          <w:tcPr>
            <w:tcW w:w="2552" w:type="dxa"/>
            <w:vAlign w:val="center"/>
          </w:tcPr>
          <w:p w14:paraId="2649097D" w14:textId="77777777" w:rsidR="00651C75" w:rsidRDefault="00651C75">
            <w:pPr>
              <w:spacing w:before="60" w:after="60"/>
              <w:ind w:right="459"/>
              <w:rPr>
                <w:rFonts w:ascii="Arial" w:hAnsi="Arial"/>
                <w:color w:val="000000"/>
                <w:sz w:val="22"/>
              </w:rPr>
            </w:pPr>
            <w:r>
              <w:rPr>
                <w:rFonts w:ascii="Arial" w:hAnsi="Arial"/>
                <w:color w:val="000000"/>
                <w:sz w:val="22"/>
              </w:rPr>
              <w:t>National Grid Electricity Transmission plc</w:t>
            </w:r>
          </w:p>
        </w:tc>
        <w:tc>
          <w:tcPr>
            <w:tcW w:w="2268" w:type="dxa"/>
          </w:tcPr>
          <w:p w14:paraId="5AFDD095" w14:textId="77777777" w:rsidR="00651C75" w:rsidRDefault="00651C75">
            <w:pPr>
              <w:spacing w:before="60" w:after="60"/>
              <w:jc w:val="center"/>
              <w:rPr>
                <w:rFonts w:ascii="Arial" w:hAnsi="Arial"/>
                <w:color w:val="000000"/>
                <w:sz w:val="22"/>
              </w:rPr>
            </w:pPr>
          </w:p>
        </w:tc>
        <w:tc>
          <w:tcPr>
            <w:tcW w:w="2410" w:type="dxa"/>
          </w:tcPr>
          <w:p w14:paraId="5637CB9B" w14:textId="77777777" w:rsidR="00651C75" w:rsidRDefault="00651C75">
            <w:pPr>
              <w:spacing w:before="60" w:after="60"/>
              <w:jc w:val="center"/>
              <w:rPr>
                <w:rFonts w:ascii="Arial" w:hAnsi="Arial"/>
                <w:color w:val="000000"/>
                <w:sz w:val="22"/>
              </w:rPr>
            </w:pPr>
          </w:p>
        </w:tc>
        <w:tc>
          <w:tcPr>
            <w:tcW w:w="1418" w:type="dxa"/>
          </w:tcPr>
          <w:p w14:paraId="358ACD3B" w14:textId="77777777" w:rsidR="00651C75" w:rsidRDefault="00651C75">
            <w:pPr>
              <w:spacing w:before="60" w:after="60"/>
              <w:jc w:val="center"/>
              <w:rPr>
                <w:rFonts w:ascii="Arial" w:hAnsi="Arial"/>
                <w:color w:val="000000"/>
                <w:sz w:val="22"/>
              </w:rPr>
            </w:pPr>
          </w:p>
        </w:tc>
      </w:tr>
      <w:tr w:rsidR="00651C75" w14:paraId="31473AC1" w14:textId="77777777">
        <w:trPr>
          <w:cantSplit/>
          <w:trHeight w:val="688"/>
          <w:jc w:val="center"/>
        </w:trPr>
        <w:tc>
          <w:tcPr>
            <w:tcW w:w="2552" w:type="dxa"/>
            <w:vAlign w:val="center"/>
          </w:tcPr>
          <w:p w14:paraId="1D56B65A" w14:textId="77777777" w:rsidR="00651C75" w:rsidRDefault="00651C75">
            <w:pPr>
              <w:spacing w:before="60" w:after="60"/>
              <w:rPr>
                <w:rFonts w:ascii="Arial" w:hAnsi="Arial"/>
                <w:color w:val="000000"/>
                <w:sz w:val="22"/>
              </w:rPr>
            </w:pPr>
            <w:r>
              <w:rPr>
                <w:rFonts w:ascii="Arial" w:hAnsi="Arial"/>
                <w:color w:val="000000"/>
                <w:sz w:val="22"/>
              </w:rPr>
              <w:t xml:space="preserve">SP Transmission </w:t>
            </w:r>
            <w:r w:rsidR="009117A3">
              <w:rPr>
                <w:rFonts w:ascii="Arial" w:hAnsi="Arial"/>
                <w:color w:val="000000"/>
                <w:sz w:val="22"/>
              </w:rPr>
              <w:t>plc</w:t>
            </w:r>
          </w:p>
        </w:tc>
        <w:tc>
          <w:tcPr>
            <w:tcW w:w="2268" w:type="dxa"/>
          </w:tcPr>
          <w:p w14:paraId="229E4B53" w14:textId="77777777" w:rsidR="00651C75" w:rsidRDefault="00651C75">
            <w:pPr>
              <w:spacing w:before="60" w:after="60"/>
              <w:jc w:val="center"/>
              <w:rPr>
                <w:rFonts w:ascii="Arial" w:hAnsi="Arial"/>
                <w:color w:val="000000"/>
                <w:sz w:val="22"/>
              </w:rPr>
            </w:pPr>
          </w:p>
        </w:tc>
        <w:tc>
          <w:tcPr>
            <w:tcW w:w="2410" w:type="dxa"/>
          </w:tcPr>
          <w:p w14:paraId="2DBC8492" w14:textId="77777777" w:rsidR="00651C75" w:rsidRDefault="00651C75">
            <w:pPr>
              <w:spacing w:before="60" w:after="60"/>
              <w:jc w:val="center"/>
              <w:rPr>
                <w:rFonts w:ascii="Arial" w:hAnsi="Arial"/>
                <w:color w:val="000000"/>
                <w:sz w:val="22"/>
              </w:rPr>
            </w:pPr>
          </w:p>
        </w:tc>
        <w:tc>
          <w:tcPr>
            <w:tcW w:w="1418" w:type="dxa"/>
          </w:tcPr>
          <w:p w14:paraId="3436B194" w14:textId="77777777" w:rsidR="00651C75" w:rsidRDefault="00651C75">
            <w:pPr>
              <w:spacing w:before="60" w:after="60"/>
              <w:jc w:val="center"/>
              <w:rPr>
                <w:rFonts w:ascii="Arial" w:hAnsi="Arial"/>
                <w:color w:val="000000"/>
                <w:sz w:val="22"/>
              </w:rPr>
            </w:pPr>
          </w:p>
        </w:tc>
      </w:tr>
      <w:tr w:rsidR="00651C75" w14:paraId="2910F1C8" w14:textId="77777777">
        <w:trPr>
          <w:cantSplit/>
          <w:jc w:val="center"/>
        </w:trPr>
        <w:tc>
          <w:tcPr>
            <w:tcW w:w="2552" w:type="dxa"/>
            <w:vAlign w:val="center"/>
          </w:tcPr>
          <w:p w14:paraId="14A5DC9A" w14:textId="77777777" w:rsidR="00651C75" w:rsidRDefault="00651C75">
            <w:pPr>
              <w:spacing w:before="60" w:after="60"/>
              <w:rPr>
                <w:rFonts w:ascii="Arial" w:hAnsi="Arial"/>
                <w:color w:val="000000"/>
                <w:sz w:val="22"/>
              </w:rPr>
            </w:pPr>
            <w:r>
              <w:rPr>
                <w:rFonts w:ascii="Arial" w:hAnsi="Arial"/>
                <w:color w:val="000000"/>
                <w:sz w:val="22"/>
              </w:rPr>
              <w:t>Scottish Hydro</w:t>
            </w:r>
            <w:r w:rsidR="009117A3">
              <w:rPr>
                <w:rFonts w:ascii="Arial" w:hAnsi="Arial"/>
                <w:color w:val="000000"/>
                <w:sz w:val="22"/>
              </w:rPr>
              <w:t xml:space="preserve"> </w:t>
            </w:r>
            <w:r>
              <w:rPr>
                <w:rFonts w:ascii="Arial" w:hAnsi="Arial"/>
                <w:color w:val="000000"/>
                <w:sz w:val="22"/>
              </w:rPr>
              <w:t xml:space="preserve">Electric Transmission </w:t>
            </w:r>
            <w:r w:rsidR="009117A3">
              <w:rPr>
                <w:rFonts w:ascii="Arial" w:hAnsi="Arial"/>
                <w:color w:val="000000"/>
                <w:sz w:val="22"/>
              </w:rPr>
              <w:t>plc</w:t>
            </w:r>
          </w:p>
        </w:tc>
        <w:tc>
          <w:tcPr>
            <w:tcW w:w="2268" w:type="dxa"/>
          </w:tcPr>
          <w:p w14:paraId="3A0CB54C" w14:textId="77777777" w:rsidR="00651C75" w:rsidRDefault="00651C75">
            <w:pPr>
              <w:spacing w:before="60" w:after="60"/>
              <w:jc w:val="center"/>
              <w:rPr>
                <w:rFonts w:ascii="Arial" w:hAnsi="Arial"/>
                <w:color w:val="000000"/>
                <w:sz w:val="22"/>
              </w:rPr>
            </w:pPr>
          </w:p>
        </w:tc>
        <w:tc>
          <w:tcPr>
            <w:tcW w:w="2410" w:type="dxa"/>
          </w:tcPr>
          <w:p w14:paraId="1493E4AD" w14:textId="77777777" w:rsidR="00651C75" w:rsidRDefault="00651C75">
            <w:pPr>
              <w:spacing w:before="60" w:after="60"/>
              <w:jc w:val="center"/>
              <w:rPr>
                <w:rFonts w:ascii="Arial" w:hAnsi="Arial"/>
                <w:color w:val="000000"/>
                <w:sz w:val="22"/>
              </w:rPr>
            </w:pPr>
          </w:p>
        </w:tc>
        <w:tc>
          <w:tcPr>
            <w:tcW w:w="1418" w:type="dxa"/>
          </w:tcPr>
          <w:p w14:paraId="08B87FF1" w14:textId="77777777" w:rsidR="00651C75" w:rsidRDefault="00651C75">
            <w:pPr>
              <w:spacing w:before="60" w:after="60"/>
              <w:jc w:val="center"/>
              <w:rPr>
                <w:rFonts w:ascii="Arial" w:hAnsi="Arial"/>
                <w:color w:val="000000"/>
                <w:sz w:val="22"/>
              </w:rPr>
            </w:pPr>
          </w:p>
        </w:tc>
      </w:tr>
      <w:tr w:rsidR="00430A58" w14:paraId="7D092C5D" w14:textId="77777777">
        <w:trPr>
          <w:cantSplit/>
          <w:jc w:val="center"/>
        </w:trPr>
        <w:tc>
          <w:tcPr>
            <w:tcW w:w="2552" w:type="dxa"/>
            <w:vAlign w:val="center"/>
          </w:tcPr>
          <w:p w14:paraId="0A184619" w14:textId="77777777" w:rsidR="00430A58" w:rsidRPr="00430A58" w:rsidRDefault="00430A58">
            <w:pPr>
              <w:spacing w:before="60" w:after="60"/>
              <w:rPr>
                <w:rFonts w:ascii="Arial" w:hAnsi="Arial" w:cs="Arial"/>
                <w:color w:val="000000"/>
                <w:sz w:val="22"/>
              </w:rPr>
            </w:pPr>
            <w:r w:rsidRPr="00430A58">
              <w:rPr>
                <w:rFonts w:ascii="Arial" w:hAnsi="Arial" w:cs="Arial"/>
                <w:sz w:val="22"/>
                <w:lang w:eastAsia="en-GB"/>
              </w:rPr>
              <w:t>Offshore Transmission Owners</w:t>
            </w:r>
          </w:p>
        </w:tc>
        <w:tc>
          <w:tcPr>
            <w:tcW w:w="2268" w:type="dxa"/>
          </w:tcPr>
          <w:p w14:paraId="6045E8A6" w14:textId="77777777" w:rsidR="00430A58" w:rsidRDefault="00430A58">
            <w:pPr>
              <w:spacing w:before="60" w:after="60"/>
              <w:jc w:val="center"/>
              <w:rPr>
                <w:rFonts w:ascii="Arial" w:hAnsi="Arial"/>
                <w:color w:val="000000"/>
                <w:sz w:val="22"/>
              </w:rPr>
            </w:pPr>
          </w:p>
        </w:tc>
        <w:tc>
          <w:tcPr>
            <w:tcW w:w="2410" w:type="dxa"/>
          </w:tcPr>
          <w:p w14:paraId="74FB11A7" w14:textId="77777777" w:rsidR="00430A58" w:rsidRDefault="00430A58">
            <w:pPr>
              <w:spacing w:before="60" w:after="60"/>
              <w:jc w:val="center"/>
              <w:rPr>
                <w:rFonts w:ascii="Arial" w:hAnsi="Arial"/>
                <w:color w:val="000000"/>
                <w:sz w:val="22"/>
              </w:rPr>
            </w:pPr>
          </w:p>
        </w:tc>
        <w:tc>
          <w:tcPr>
            <w:tcW w:w="1418" w:type="dxa"/>
          </w:tcPr>
          <w:p w14:paraId="5EE11C57" w14:textId="77777777" w:rsidR="00430A58" w:rsidRDefault="00430A58">
            <w:pPr>
              <w:spacing w:before="60" w:after="60"/>
              <w:jc w:val="center"/>
              <w:rPr>
                <w:rFonts w:ascii="Arial" w:hAnsi="Arial"/>
                <w:color w:val="000000"/>
                <w:sz w:val="22"/>
              </w:rPr>
            </w:pPr>
          </w:p>
        </w:tc>
      </w:tr>
    </w:tbl>
    <w:p w14:paraId="63F7E82A" w14:textId="77777777" w:rsidR="00651C75" w:rsidRDefault="00651C75">
      <w:pPr>
        <w:jc w:val="both"/>
        <w:rPr>
          <w:rFonts w:ascii="Arial" w:hAnsi="Arial"/>
          <w:b/>
          <w:sz w:val="24"/>
        </w:rPr>
      </w:pPr>
    </w:p>
    <w:p w14:paraId="3892812E" w14:textId="77777777" w:rsidR="00651C75" w:rsidRDefault="00651C75">
      <w:pPr>
        <w:jc w:val="both"/>
        <w:rPr>
          <w:rFonts w:ascii="Arial" w:hAnsi="Arial"/>
          <w:b/>
          <w:sz w:val="24"/>
        </w:rPr>
      </w:pPr>
      <w:r>
        <w:rPr>
          <w:rFonts w:ascii="Arial" w:hAnsi="Arial"/>
          <w:b/>
          <w:sz w:val="24"/>
        </w:rPr>
        <w:t xml:space="preserve">STC Procedure Change Control History </w:t>
      </w:r>
    </w:p>
    <w:p w14:paraId="67728718" w14:textId="77777777" w:rsidR="00651C75" w:rsidRDefault="00651C75">
      <w:pPr>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5720"/>
        <w:gridCol w:w="6"/>
      </w:tblGrid>
      <w:tr w:rsidR="00651C75" w14:paraId="10155C14" w14:textId="77777777">
        <w:trPr>
          <w:cantSplit/>
        </w:trPr>
        <w:tc>
          <w:tcPr>
            <w:tcW w:w="1526" w:type="dxa"/>
          </w:tcPr>
          <w:p w14:paraId="2FB58534" w14:textId="77777777" w:rsidR="00651C75" w:rsidRDefault="00651C75">
            <w:pPr>
              <w:jc w:val="both"/>
              <w:rPr>
                <w:rFonts w:ascii="Arial" w:hAnsi="Arial"/>
              </w:rPr>
            </w:pPr>
            <w:r>
              <w:rPr>
                <w:rFonts w:ascii="Arial" w:hAnsi="Arial"/>
              </w:rPr>
              <w:t>Issue 001</w:t>
            </w:r>
          </w:p>
        </w:tc>
        <w:tc>
          <w:tcPr>
            <w:tcW w:w="1276" w:type="dxa"/>
          </w:tcPr>
          <w:p w14:paraId="61C3DB6E" w14:textId="77777777" w:rsidR="00651C75" w:rsidRDefault="00651C75">
            <w:pPr>
              <w:jc w:val="both"/>
              <w:rPr>
                <w:rFonts w:ascii="Arial" w:hAnsi="Arial"/>
              </w:rPr>
            </w:pPr>
            <w:r>
              <w:rPr>
                <w:rFonts w:ascii="Arial" w:hAnsi="Arial"/>
              </w:rPr>
              <w:t>21/12/</w:t>
            </w:r>
            <w:r w:rsidR="00ED472B">
              <w:rPr>
                <w:rFonts w:ascii="Arial" w:hAnsi="Arial"/>
              </w:rPr>
              <w:t>20</w:t>
            </w:r>
            <w:r>
              <w:rPr>
                <w:rFonts w:ascii="Arial" w:hAnsi="Arial"/>
              </w:rPr>
              <w:t>04</w:t>
            </w:r>
          </w:p>
        </w:tc>
        <w:tc>
          <w:tcPr>
            <w:tcW w:w="5726" w:type="dxa"/>
            <w:gridSpan w:val="2"/>
          </w:tcPr>
          <w:p w14:paraId="31C5E600" w14:textId="77777777" w:rsidR="00651C75" w:rsidRDefault="00651C75">
            <w:pPr>
              <w:jc w:val="both"/>
              <w:rPr>
                <w:rFonts w:ascii="Arial" w:hAnsi="Arial"/>
              </w:rPr>
            </w:pPr>
            <w:r>
              <w:rPr>
                <w:rFonts w:ascii="Arial" w:hAnsi="Arial"/>
              </w:rPr>
              <w:t>BETTA Go-Live Version</w:t>
            </w:r>
          </w:p>
        </w:tc>
      </w:tr>
      <w:tr w:rsidR="00651C75" w14:paraId="5C51814B" w14:textId="77777777">
        <w:trPr>
          <w:cantSplit/>
        </w:trPr>
        <w:tc>
          <w:tcPr>
            <w:tcW w:w="1526" w:type="dxa"/>
          </w:tcPr>
          <w:p w14:paraId="1E7A2915" w14:textId="77777777" w:rsidR="00651C75" w:rsidRDefault="00651C75">
            <w:pPr>
              <w:jc w:val="both"/>
              <w:rPr>
                <w:rFonts w:ascii="Arial" w:hAnsi="Arial"/>
              </w:rPr>
            </w:pPr>
            <w:r>
              <w:rPr>
                <w:rFonts w:ascii="Arial" w:hAnsi="Arial"/>
              </w:rPr>
              <w:t>Issue 002</w:t>
            </w:r>
          </w:p>
        </w:tc>
        <w:tc>
          <w:tcPr>
            <w:tcW w:w="1276" w:type="dxa"/>
          </w:tcPr>
          <w:p w14:paraId="4F86DED9" w14:textId="77777777" w:rsidR="00651C75" w:rsidRDefault="00651C75">
            <w:pPr>
              <w:jc w:val="both"/>
              <w:rPr>
                <w:rFonts w:ascii="Arial" w:hAnsi="Arial"/>
              </w:rPr>
            </w:pPr>
            <w:r>
              <w:rPr>
                <w:rFonts w:ascii="Arial" w:hAnsi="Arial"/>
              </w:rPr>
              <w:t>20/04/2005</w:t>
            </w:r>
          </w:p>
        </w:tc>
        <w:tc>
          <w:tcPr>
            <w:tcW w:w="5726" w:type="dxa"/>
            <w:gridSpan w:val="2"/>
          </w:tcPr>
          <w:p w14:paraId="04200AF8" w14:textId="77777777" w:rsidR="00651C75" w:rsidRDefault="00651C75">
            <w:pPr>
              <w:jc w:val="both"/>
              <w:rPr>
                <w:rFonts w:ascii="Arial" w:hAnsi="Arial"/>
              </w:rPr>
            </w:pPr>
            <w:r>
              <w:rPr>
                <w:rFonts w:ascii="Arial" w:hAnsi="Arial"/>
              </w:rPr>
              <w:t>Issue 002 incorporating STCPAP003</w:t>
            </w:r>
          </w:p>
        </w:tc>
      </w:tr>
      <w:tr w:rsidR="00651C75" w14:paraId="4CE48C74" w14:textId="77777777">
        <w:trPr>
          <w:cantSplit/>
        </w:trPr>
        <w:tc>
          <w:tcPr>
            <w:tcW w:w="1526" w:type="dxa"/>
          </w:tcPr>
          <w:p w14:paraId="3DD9F2BD" w14:textId="77777777" w:rsidR="00651C75" w:rsidRDefault="00651C75">
            <w:pPr>
              <w:jc w:val="both"/>
              <w:rPr>
                <w:rFonts w:ascii="Arial" w:hAnsi="Arial"/>
              </w:rPr>
            </w:pPr>
            <w:r>
              <w:rPr>
                <w:rFonts w:ascii="Arial" w:hAnsi="Arial"/>
              </w:rPr>
              <w:t>Issue 003</w:t>
            </w:r>
          </w:p>
        </w:tc>
        <w:tc>
          <w:tcPr>
            <w:tcW w:w="1276" w:type="dxa"/>
          </w:tcPr>
          <w:p w14:paraId="6D4203FD" w14:textId="77777777" w:rsidR="00651C75" w:rsidRDefault="00651C75">
            <w:pPr>
              <w:jc w:val="both"/>
              <w:rPr>
                <w:rFonts w:ascii="Arial" w:hAnsi="Arial"/>
              </w:rPr>
            </w:pPr>
            <w:r>
              <w:rPr>
                <w:rFonts w:ascii="Arial" w:hAnsi="Arial"/>
              </w:rPr>
              <w:t>25/10/2005</w:t>
            </w:r>
          </w:p>
        </w:tc>
        <w:tc>
          <w:tcPr>
            <w:tcW w:w="5726" w:type="dxa"/>
            <w:gridSpan w:val="2"/>
          </w:tcPr>
          <w:p w14:paraId="189FFE1E" w14:textId="77777777" w:rsidR="00651C75" w:rsidRDefault="00651C75">
            <w:pPr>
              <w:jc w:val="both"/>
              <w:rPr>
                <w:rFonts w:ascii="Arial" w:hAnsi="Arial"/>
              </w:rPr>
            </w:pPr>
            <w:r>
              <w:rPr>
                <w:rFonts w:ascii="Arial" w:hAnsi="Arial"/>
              </w:rPr>
              <w:t>Issue 003 incorporating PA034 &amp; PA037</w:t>
            </w:r>
          </w:p>
        </w:tc>
      </w:tr>
      <w:tr w:rsidR="00B66284" w:rsidRPr="00B66284" w14:paraId="7FAD8BD5" w14:textId="77777777" w:rsidTr="004D50F9">
        <w:trPr>
          <w:cantSplit/>
          <w:trHeight w:val="234"/>
        </w:trPr>
        <w:tc>
          <w:tcPr>
            <w:tcW w:w="1526" w:type="dxa"/>
          </w:tcPr>
          <w:p w14:paraId="76ED29E2" w14:textId="77777777" w:rsidR="00B66284" w:rsidRPr="00B66284" w:rsidRDefault="00B66284">
            <w:pPr>
              <w:jc w:val="both"/>
              <w:rPr>
                <w:rFonts w:ascii="Arial" w:hAnsi="Arial" w:cs="Arial"/>
              </w:rPr>
            </w:pPr>
            <w:r w:rsidRPr="00B66284">
              <w:rPr>
                <w:rFonts w:ascii="Arial" w:hAnsi="Arial" w:cs="Arial"/>
              </w:rPr>
              <w:t xml:space="preserve">Issue </w:t>
            </w:r>
            <w:r w:rsidR="00D01943">
              <w:rPr>
                <w:rFonts w:ascii="Arial" w:hAnsi="Arial" w:cs="Arial"/>
              </w:rPr>
              <w:t>004</w:t>
            </w:r>
          </w:p>
        </w:tc>
        <w:tc>
          <w:tcPr>
            <w:tcW w:w="1276" w:type="dxa"/>
          </w:tcPr>
          <w:p w14:paraId="036CCAF3" w14:textId="77777777" w:rsidR="00B66284" w:rsidRPr="00B66284" w:rsidRDefault="00994452">
            <w:pPr>
              <w:jc w:val="both"/>
              <w:rPr>
                <w:rFonts w:ascii="Arial" w:hAnsi="Arial" w:cs="Arial"/>
              </w:rPr>
            </w:pPr>
            <w:r>
              <w:rPr>
                <w:rFonts w:ascii="Arial" w:hAnsi="Arial" w:cs="Arial"/>
              </w:rPr>
              <w:t>12</w:t>
            </w:r>
            <w:r w:rsidR="00145018">
              <w:rPr>
                <w:rFonts w:ascii="Arial" w:hAnsi="Arial" w:cs="Arial"/>
              </w:rPr>
              <w:t>/</w:t>
            </w:r>
            <w:r>
              <w:rPr>
                <w:rFonts w:ascii="Arial" w:hAnsi="Arial" w:cs="Arial"/>
              </w:rPr>
              <w:t>11</w:t>
            </w:r>
            <w:r w:rsidR="00145018">
              <w:rPr>
                <w:rFonts w:ascii="Arial" w:hAnsi="Arial" w:cs="Arial"/>
              </w:rPr>
              <w:t>/</w:t>
            </w:r>
            <w:r>
              <w:rPr>
                <w:rFonts w:ascii="Arial" w:hAnsi="Arial" w:cs="Arial"/>
              </w:rPr>
              <w:t>20</w:t>
            </w:r>
            <w:r w:rsidR="00145018">
              <w:rPr>
                <w:rFonts w:ascii="Arial" w:hAnsi="Arial" w:cs="Arial"/>
              </w:rPr>
              <w:t>09</w:t>
            </w:r>
          </w:p>
        </w:tc>
        <w:tc>
          <w:tcPr>
            <w:tcW w:w="5726" w:type="dxa"/>
            <w:gridSpan w:val="2"/>
          </w:tcPr>
          <w:p w14:paraId="7FB28BE3" w14:textId="77777777" w:rsidR="00B66284" w:rsidRPr="00B66284" w:rsidRDefault="00B66284">
            <w:pPr>
              <w:jc w:val="both"/>
              <w:rPr>
                <w:rFonts w:ascii="Arial" w:hAnsi="Arial" w:cs="Arial"/>
              </w:rPr>
            </w:pPr>
            <w:r w:rsidRPr="00B66284">
              <w:rPr>
                <w:rFonts w:ascii="Arial" w:hAnsi="Arial" w:cs="Arial"/>
              </w:rPr>
              <w:t>Issue 00</w:t>
            </w:r>
            <w:r w:rsidR="00941D24">
              <w:rPr>
                <w:rFonts w:ascii="Arial" w:hAnsi="Arial" w:cs="Arial"/>
              </w:rPr>
              <w:t>4</w:t>
            </w:r>
            <w:r w:rsidRPr="00B66284">
              <w:rPr>
                <w:rFonts w:ascii="Arial" w:hAnsi="Arial" w:cs="Arial"/>
              </w:rPr>
              <w:t xml:space="preserve"> incorporating changes for Offshore Transmission</w:t>
            </w:r>
          </w:p>
        </w:tc>
      </w:tr>
      <w:tr w:rsidR="00656940" w:rsidRPr="00B66284" w14:paraId="4098B76A" w14:textId="77777777" w:rsidTr="004D50F9">
        <w:trPr>
          <w:cantSplit/>
          <w:trHeight w:val="279"/>
        </w:trPr>
        <w:tc>
          <w:tcPr>
            <w:tcW w:w="1526" w:type="dxa"/>
          </w:tcPr>
          <w:p w14:paraId="3FDA5AB2" w14:textId="77777777" w:rsidR="00656940" w:rsidRPr="00B66284" w:rsidRDefault="00656940">
            <w:pPr>
              <w:jc w:val="both"/>
              <w:rPr>
                <w:rFonts w:ascii="Arial" w:hAnsi="Arial" w:cs="Arial"/>
              </w:rPr>
            </w:pPr>
            <w:r>
              <w:rPr>
                <w:rFonts w:ascii="Arial" w:hAnsi="Arial" w:cs="Arial"/>
              </w:rPr>
              <w:t>Issue 005</w:t>
            </w:r>
          </w:p>
        </w:tc>
        <w:tc>
          <w:tcPr>
            <w:tcW w:w="1276" w:type="dxa"/>
          </w:tcPr>
          <w:p w14:paraId="36D6434B" w14:textId="77777777" w:rsidR="00656940" w:rsidRDefault="009117A3">
            <w:pPr>
              <w:jc w:val="both"/>
              <w:rPr>
                <w:rFonts w:ascii="Arial" w:hAnsi="Arial" w:cs="Arial"/>
              </w:rPr>
            </w:pPr>
            <w:r>
              <w:rPr>
                <w:rFonts w:ascii="Arial" w:hAnsi="Arial" w:cs="Arial"/>
              </w:rPr>
              <w:t>26</w:t>
            </w:r>
            <w:r w:rsidR="00656940">
              <w:rPr>
                <w:rFonts w:ascii="Arial" w:hAnsi="Arial" w:cs="Arial"/>
              </w:rPr>
              <w:t>/0</w:t>
            </w:r>
            <w:r>
              <w:rPr>
                <w:rFonts w:ascii="Arial" w:hAnsi="Arial" w:cs="Arial"/>
              </w:rPr>
              <w:t>2</w:t>
            </w:r>
            <w:r w:rsidR="00656940">
              <w:rPr>
                <w:rFonts w:ascii="Arial" w:hAnsi="Arial" w:cs="Arial"/>
              </w:rPr>
              <w:t>/2014</w:t>
            </w:r>
          </w:p>
        </w:tc>
        <w:tc>
          <w:tcPr>
            <w:tcW w:w="5726" w:type="dxa"/>
            <w:gridSpan w:val="2"/>
          </w:tcPr>
          <w:p w14:paraId="54E06BE9" w14:textId="77777777" w:rsidR="00656940" w:rsidRPr="00B66284" w:rsidRDefault="00656940" w:rsidP="009117A3">
            <w:pPr>
              <w:jc w:val="both"/>
              <w:rPr>
                <w:rFonts w:ascii="Arial" w:hAnsi="Arial" w:cs="Arial"/>
              </w:rPr>
            </w:pPr>
            <w:r>
              <w:rPr>
                <w:rFonts w:ascii="Arial" w:hAnsi="Arial" w:cs="Arial"/>
              </w:rPr>
              <w:t xml:space="preserve">Issue 005 incorporating </w:t>
            </w:r>
            <w:r w:rsidR="009117A3">
              <w:rPr>
                <w:rFonts w:ascii="Arial" w:hAnsi="Arial" w:cs="Arial"/>
              </w:rPr>
              <w:t>PM076</w:t>
            </w:r>
          </w:p>
        </w:tc>
      </w:tr>
      <w:tr w:rsidR="00EC6F74" w:rsidRPr="00B66284" w14:paraId="77587315" w14:textId="77777777" w:rsidTr="004D50F9">
        <w:trPr>
          <w:cantSplit/>
          <w:trHeight w:val="279"/>
        </w:trPr>
        <w:tc>
          <w:tcPr>
            <w:tcW w:w="1526" w:type="dxa"/>
          </w:tcPr>
          <w:p w14:paraId="3DC13B52" w14:textId="77777777" w:rsidR="00EC6F74" w:rsidRDefault="00EC6F74">
            <w:pPr>
              <w:jc w:val="both"/>
              <w:rPr>
                <w:rFonts w:ascii="Arial" w:hAnsi="Arial" w:cs="Arial"/>
              </w:rPr>
            </w:pPr>
            <w:r>
              <w:rPr>
                <w:rFonts w:ascii="Arial" w:hAnsi="Arial" w:cs="Arial"/>
              </w:rPr>
              <w:t>Issue 006</w:t>
            </w:r>
          </w:p>
        </w:tc>
        <w:tc>
          <w:tcPr>
            <w:tcW w:w="1276" w:type="dxa"/>
          </w:tcPr>
          <w:p w14:paraId="390D7C26" w14:textId="77777777" w:rsidR="00EC6F74" w:rsidRDefault="00EC6F74">
            <w:pPr>
              <w:jc w:val="both"/>
              <w:rPr>
                <w:rFonts w:ascii="Arial" w:hAnsi="Arial" w:cs="Arial"/>
              </w:rPr>
            </w:pPr>
            <w:r>
              <w:rPr>
                <w:rFonts w:ascii="Arial" w:hAnsi="Arial" w:cs="Arial"/>
              </w:rPr>
              <w:t>01/04/2019</w:t>
            </w:r>
          </w:p>
        </w:tc>
        <w:tc>
          <w:tcPr>
            <w:tcW w:w="5726" w:type="dxa"/>
            <w:gridSpan w:val="2"/>
          </w:tcPr>
          <w:p w14:paraId="5560A2F5" w14:textId="77777777" w:rsidR="00EC6F74" w:rsidRDefault="00EC6F74" w:rsidP="009117A3">
            <w:pPr>
              <w:jc w:val="both"/>
              <w:rPr>
                <w:rFonts w:ascii="Arial" w:hAnsi="Arial" w:cs="Arial"/>
              </w:rPr>
            </w:pPr>
            <w:r>
              <w:rPr>
                <w:rFonts w:ascii="Arial" w:hAnsi="Arial" w:cs="Arial"/>
              </w:rPr>
              <w:t>Issue 006 incorporating National Grid Legal Separation changes</w:t>
            </w:r>
          </w:p>
        </w:tc>
      </w:tr>
      <w:tr w:rsidR="00785976" w14:paraId="7E2C52ED" w14:textId="77777777" w:rsidTr="00785976">
        <w:tblPrEx>
          <w:tblLook w:val="01E0" w:firstRow="1" w:lastRow="1" w:firstColumn="1" w:lastColumn="1" w:noHBand="0" w:noVBand="0"/>
        </w:tblPrEx>
        <w:trPr>
          <w:gridAfter w:val="1"/>
          <w:wAfter w:w="6" w:type="dxa"/>
        </w:trPr>
        <w:tc>
          <w:tcPr>
            <w:tcW w:w="1526" w:type="dxa"/>
            <w:tcBorders>
              <w:top w:val="single" w:sz="4" w:space="0" w:color="auto"/>
              <w:left w:val="single" w:sz="4" w:space="0" w:color="auto"/>
              <w:bottom w:val="single" w:sz="4" w:space="0" w:color="auto"/>
              <w:right w:val="single" w:sz="4" w:space="0" w:color="auto"/>
            </w:tcBorders>
          </w:tcPr>
          <w:p w14:paraId="4DF22421" w14:textId="77777777" w:rsidR="00785976" w:rsidRPr="00785976" w:rsidRDefault="00785976" w:rsidP="00B101A8">
            <w:pPr>
              <w:rPr>
                <w:rFonts w:ascii="Arial" w:hAnsi="Arial" w:cs="Arial"/>
              </w:rPr>
            </w:pPr>
            <w:r w:rsidRPr="00785976">
              <w:rPr>
                <w:rFonts w:ascii="Arial" w:hAnsi="Arial" w:cs="Arial"/>
              </w:rPr>
              <w:t>Issue 007</w:t>
            </w:r>
          </w:p>
        </w:tc>
        <w:tc>
          <w:tcPr>
            <w:tcW w:w="1276" w:type="dxa"/>
            <w:tcBorders>
              <w:top w:val="single" w:sz="4" w:space="0" w:color="auto"/>
              <w:left w:val="single" w:sz="4" w:space="0" w:color="auto"/>
              <w:bottom w:val="single" w:sz="4" w:space="0" w:color="auto"/>
              <w:right w:val="single" w:sz="4" w:space="0" w:color="auto"/>
            </w:tcBorders>
          </w:tcPr>
          <w:p w14:paraId="5D60EFDC" w14:textId="66F08E95" w:rsidR="00785976" w:rsidRPr="00785976" w:rsidRDefault="008607E4" w:rsidP="00B101A8">
            <w:pPr>
              <w:rPr>
                <w:rFonts w:ascii="Arial" w:hAnsi="Arial" w:cs="Arial"/>
              </w:rPr>
            </w:pPr>
            <w:r>
              <w:rPr>
                <w:rFonts w:ascii="Arial" w:hAnsi="Arial" w:cs="Arial"/>
              </w:rPr>
              <w:t>25</w:t>
            </w:r>
            <w:r w:rsidR="00785976" w:rsidRPr="00785976">
              <w:rPr>
                <w:rFonts w:ascii="Arial" w:hAnsi="Arial" w:cs="Arial"/>
              </w:rPr>
              <w:t>/</w:t>
            </w:r>
            <w:r w:rsidR="00FA4DF5">
              <w:rPr>
                <w:rFonts w:ascii="Arial" w:hAnsi="Arial" w:cs="Arial"/>
              </w:rPr>
              <w:t>04</w:t>
            </w:r>
            <w:r w:rsidR="00785976" w:rsidRPr="00785976">
              <w:rPr>
                <w:rFonts w:ascii="Arial" w:hAnsi="Arial" w:cs="Arial"/>
              </w:rPr>
              <w:t>/2023</w:t>
            </w:r>
          </w:p>
        </w:tc>
        <w:tc>
          <w:tcPr>
            <w:tcW w:w="5720" w:type="dxa"/>
            <w:tcBorders>
              <w:top w:val="single" w:sz="4" w:space="0" w:color="auto"/>
              <w:left w:val="single" w:sz="4" w:space="0" w:color="auto"/>
              <w:bottom w:val="single" w:sz="4" w:space="0" w:color="auto"/>
              <w:right w:val="single" w:sz="4" w:space="0" w:color="auto"/>
            </w:tcBorders>
          </w:tcPr>
          <w:p w14:paraId="6ADEBE02" w14:textId="701A0574" w:rsidR="00785976" w:rsidRPr="00785976" w:rsidRDefault="00785976" w:rsidP="00B101A8">
            <w:pPr>
              <w:rPr>
                <w:rFonts w:ascii="Arial" w:hAnsi="Arial" w:cs="Arial"/>
              </w:rPr>
            </w:pPr>
            <w:r w:rsidRPr="00785976">
              <w:rPr>
                <w:rFonts w:ascii="Arial" w:hAnsi="Arial" w:cs="Arial"/>
              </w:rPr>
              <w:t xml:space="preserve">Issue 007 incorporating use of ‘The Company’ definition as made in the </w:t>
            </w:r>
            <w:proofErr w:type="gramStart"/>
            <w:r w:rsidRPr="00785976">
              <w:rPr>
                <w:rFonts w:ascii="Arial" w:hAnsi="Arial" w:cs="Arial"/>
              </w:rPr>
              <w:t>STC</w:t>
            </w:r>
            <w:r w:rsidR="00FA4DF5">
              <w:rPr>
                <w:rFonts w:ascii="Arial" w:hAnsi="Arial" w:cs="Arial"/>
              </w:rPr>
              <w:t xml:space="preserve">  PM</w:t>
            </w:r>
            <w:proofErr w:type="gramEnd"/>
            <w:r w:rsidR="00FA4DF5">
              <w:rPr>
                <w:rFonts w:ascii="Arial" w:hAnsi="Arial" w:cs="Arial"/>
              </w:rPr>
              <w:t>0130</w:t>
            </w:r>
          </w:p>
        </w:tc>
      </w:tr>
      <w:tr w:rsidR="00CC26B8" w14:paraId="0AFA36D4" w14:textId="77777777" w:rsidTr="00785976">
        <w:tblPrEx>
          <w:tblLook w:val="01E0" w:firstRow="1" w:lastRow="1" w:firstColumn="1" w:lastColumn="1" w:noHBand="0" w:noVBand="0"/>
        </w:tblPrEx>
        <w:trPr>
          <w:gridAfter w:val="1"/>
          <w:wAfter w:w="6" w:type="dxa"/>
          <w:ins w:id="6" w:author="Johnson (ESO), Antony" w:date="2023-06-08T15:32:00Z"/>
        </w:trPr>
        <w:tc>
          <w:tcPr>
            <w:tcW w:w="1526" w:type="dxa"/>
            <w:tcBorders>
              <w:top w:val="single" w:sz="4" w:space="0" w:color="auto"/>
              <w:left w:val="single" w:sz="4" w:space="0" w:color="auto"/>
              <w:bottom w:val="single" w:sz="4" w:space="0" w:color="auto"/>
              <w:right w:val="single" w:sz="4" w:space="0" w:color="auto"/>
            </w:tcBorders>
          </w:tcPr>
          <w:p w14:paraId="564E3847" w14:textId="4EDF4565" w:rsidR="00CC26B8" w:rsidRPr="00785976" w:rsidRDefault="00CC26B8" w:rsidP="00B101A8">
            <w:pPr>
              <w:rPr>
                <w:ins w:id="7" w:author="Johnson (ESO), Antony" w:date="2023-06-08T15:32:00Z"/>
                <w:rFonts w:ascii="Arial" w:hAnsi="Arial" w:cs="Arial"/>
              </w:rPr>
            </w:pPr>
            <w:ins w:id="8" w:author="Johnson (ESO), Antony" w:date="2023-06-08T15:32:00Z">
              <w:r>
                <w:rPr>
                  <w:rFonts w:ascii="Arial" w:hAnsi="Arial" w:cs="Arial"/>
                </w:rPr>
                <w:t>Issue 008</w:t>
              </w:r>
            </w:ins>
          </w:p>
        </w:tc>
        <w:tc>
          <w:tcPr>
            <w:tcW w:w="1276" w:type="dxa"/>
            <w:tcBorders>
              <w:top w:val="single" w:sz="4" w:space="0" w:color="auto"/>
              <w:left w:val="single" w:sz="4" w:space="0" w:color="auto"/>
              <w:bottom w:val="single" w:sz="4" w:space="0" w:color="auto"/>
              <w:right w:val="single" w:sz="4" w:space="0" w:color="auto"/>
            </w:tcBorders>
          </w:tcPr>
          <w:p w14:paraId="11D1DE07" w14:textId="58E50AA0" w:rsidR="00CC26B8" w:rsidRDefault="00CC26B8" w:rsidP="00B101A8">
            <w:pPr>
              <w:rPr>
                <w:ins w:id="9" w:author="Johnson (ESO), Antony" w:date="2023-06-08T15:32:00Z"/>
                <w:rFonts w:ascii="Arial" w:hAnsi="Arial" w:cs="Arial"/>
              </w:rPr>
            </w:pPr>
            <w:ins w:id="10" w:author="Johnson (ESO), Antony" w:date="2023-06-08T15:32:00Z">
              <w:r>
                <w:rPr>
                  <w:rFonts w:ascii="Arial" w:hAnsi="Arial" w:cs="Arial"/>
                </w:rPr>
                <w:t>08/06/2023</w:t>
              </w:r>
            </w:ins>
          </w:p>
        </w:tc>
        <w:tc>
          <w:tcPr>
            <w:tcW w:w="5720" w:type="dxa"/>
            <w:tcBorders>
              <w:top w:val="single" w:sz="4" w:space="0" w:color="auto"/>
              <w:left w:val="single" w:sz="4" w:space="0" w:color="auto"/>
              <w:bottom w:val="single" w:sz="4" w:space="0" w:color="auto"/>
              <w:right w:val="single" w:sz="4" w:space="0" w:color="auto"/>
            </w:tcBorders>
          </w:tcPr>
          <w:p w14:paraId="3B3F6B0A" w14:textId="358BA72E" w:rsidR="00CC26B8" w:rsidRPr="00785976" w:rsidRDefault="00CC26B8" w:rsidP="00B101A8">
            <w:pPr>
              <w:rPr>
                <w:ins w:id="11" w:author="Johnson (ESO), Antony" w:date="2023-06-08T15:32:00Z"/>
                <w:rFonts w:ascii="Arial" w:hAnsi="Arial" w:cs="Arial"/>
              </w:rPr>
            </w:pPr>
            <w:ins w:id="12" w:author="Johnson (ESO), Antony" w:date="2023-06-08T15:32:00Z">
              <w:r>
                <w:rPr>
                  <w:rFonts w:ascii="Arial" w:hAnsi="Arial" w:cs="Arial"/>
                </w:rPr>
                <w:t xml:space="preserve">Issue 008 </w:t>
              </w:r>
              <w:r w:rsidR="008B7A5C" w:rsidRPr="008B7A5C">
                <w:rPr>
                  <w:rFonts w:ascii="Arial" w:hAnsi="Arial" w:cs="Arial"/>
                </w:rPr>
                <w:t>incorporating changes to facilitate the Electricity System Restoration Standard</w:t>
              </w:r>
            </w:ins>
          </w:p>
        </w:tc>
      </w:tr>
    </w:tbl>
    <w:p w14:paraId="1743E3EB" w14:textId="77777777" w:rsidR="000863DA" w:rsidRDefault="000863DA">
      <w:pPr>
        <w:jc w:val="both"/>
        <w:rPr>
          <w:rFonts w:ascii="Arial" w:hAnsi="Arial"/>
          <w:b/>
          <w:sz w:val="24"/>
        </w:rPr>
        <w:sectPr w:rsidR="000863DA">
          <w:headerReference w:type="default" r:id="rId11"/>
          <w:footerReference w:type="even" r:id="rId12"/>
          <w:footerReference w:type="default" r:id="rId13"/>
          <w:pgSz w:w="11906" w:h="16838"/>
          <w:pgMar w:top="1440" w:right="1797" w:bottom="1021" w:left="1797" w:header="720" w:footer="720" w:gutter="0"/>
          <w:cols w:space="720"/>
        </w:sectPr>
      </w:pPr>
    </w:p>
    <w:p w14:paraId="228B6871" w14:textId="77777777" w:rsidR="00651C75" w:rsidRDefault="00651C75">
      <w:pPr>
        <w:pStyle w:val="Heading1"/>
        <w:numPr>
          <w:ilvl w:val="0"/>
          <w:numId w:val="0"/>
        </w:numPr>
        <w:jc w:val="both"/>
      </w:pPr>
      <w:r>
        <w:lastRenderedPageBreak/>
        <w:t>1.</w:t>
      </w:r>
      <w:r>
        <w:tab/>
        <w:t>Introduction</w:t>
      </w:r>
    </w:p>
    <w:p w14:paraId="5932881F" w14:textId="77777777" w:rsidR="00651C75" w:rsidRDefault="00651C75">
      <w:pPr>
        <w:jc w:val="both"/>
        <w:rPr>
          <w:rFonts w:ascii="Arial" w:hAnsi="Arial"/>
        </w:rPr>
      </w:pPr>
      <w:r>
        <w:rPr>
          <w:rFonts w:ascii="Arial" w:hAnsi="Arial"/>
        </w:rPr>
        <w:t xml:space="preserve"> </w:t>
      </w:r>
    </w:p>
    <w:p w14:paraId="029CFBA3" w14:textId="77777777" w:rsidR="00651C75" w:rsidRDefault="00651C75">
      <w:pPr>
        <w:pStyle w:val="Heading2"/>
        <w:jc w:val="both"/>
      </w:pPr>
      <w:r>
        <w:t>Scope</w:t>
      </w:r>
    </w:p>
    <w:p w14:paraId="5B6E3EAE" w14:textId="77777777" w:rsidR="00651C75" w:rsidRDefault="00651C75">
      <w:pPr>
        <w:jc w:val="both"/>
      </w:pPr>
    </w:p>
    <w:p w14:paraId="2F678855" w14:textId="27692C87" w:rsidR="00651C75" w:rsidRDefault="00651C75">
      <w:pPr>
        <w:pStyle w:val="Heading3"/>
        <w:jc w:val="both"/>
      </w:pPr>
      <w:r>
        <w:t xml:space="preserve">The provision of a resilient Datalink is essential for the continuous transmission of real time data from the TO </w:t>
      </w:r>
      <w:proofErr w:type="spellStart"/>
      <w:r>
        <w:t>to</w:t>
      </w:r>
      <w:proofErr w:type="spellEnd"/>
      <w:r>
        <w:t xml:space="preserve"> </w:t>
      </w:r>
      <w:r w:rsidR="0058265B">
        <w:t>The Company</w:t>
      </w:r>
      <w:r>
        <w:t xml:space="preserve"> to enable </w:t>
      </w:r>
      <w:r w:rsidR="0058265B">
        <w:t>The Company</w:t>
      </w:r>
      <w:r>
        <w:t xml:space="preserve"> to have an overview of the TO’s Transmission System. This document details the responsibilities and obligations on </w:t>
      </w:r>
      <w:r w:rsidR="0058265B">
        <w:t>The Company</w:t>
      </w:r>
      <w:r>
        <w:t xml:space="preserve"> and the TO </w:t>
      </w:r>
      <w:proofErr w:type="gramStart"/>
      <w:r>
        <w:t>with regard to</w:t>
      </w:r>
      <w:proofErr w:type="gramEnd"/>
      <w:r>
        <w:t xml:space="preserve"> the management and support of the Datalink.</w:t>
      </w:r>
    </w:p>
    <w:p w14:paraId="31E5FDAC" w14:textId="77777777" w:rsidR="00651C75" w:rsidRDefault="00651C75">
      <w:pPr>
        <w:jc w:val="both"/>
      </w:pPr>
    </w:p>
    <w:p w14:paraId="5F416C53" w14:textId="08DE0280" w:rsidR="00651C75" w:rsidRDefault="00651C75">
      <w:pPr>
        <w:pStyle w:val="Heading3"/>
      </w:pPr>
      <w:r>
        <w:t xml:space="preserve">This document applies to </w:t>
      </w:r>
      <w:r w:rsidR="0058265B">
        <w:t>The Company,</w:t>
      </w:r>
      <w:r>
        <w:t xml:space="preserve"> </w:t>
      </w:r>
      <w:r w:rsidR="000E1BA1" w:rsidRPr="000E1BA1">
        <w:t>as defined in the STC and meaning the licence holder with system operator responsibilities</w:t>
      </w:r>
      <w:r w:rsidR="0058265B">
        <w:t xml:space="preserve">, </w:t>
      </w:r>
      <w:r>
        <w:t>and each TO.</w:t>
      </w:r>
    </w:p>
    <w:p w14:paraId="6BE598DF" w14:textId="77777777" w:rsidR="00651C75" w:rsidRDefault="00651C75"/>
    <w:p w14:paraId="6226925A" w14:textId="77777777" w:rsidR="00651C75" w:rsidRDefault="00651C75">
      <w:pPr>
        <w:pStyle w:val="Heading3"/>
      </w:pPr>
      <w:r>
        <w:t>for the purposes of this STCP, TOs are:</w:t>
      </w:r>
    </w:p>
    <w:p w14:paraId="7CC983E6" w14:textId="77777777" w:rsidR="00651C75" w:rsidRDefault="00651C75">
      <w:pPr>
        <w:pStyle w:val="Header"/>
        <w:tabs>
          <w:tab w:val="clear" w:pos="4153"/>
          <w:tab w:val="clear" w:pos="8306"/>
        </w:tabs>
        <w:jc w:val="both"/>
        <w:rPr>
          <w:rFonts w:ascii="Arial" w:hAnsi="Arial"/>
        </w:rPr>
      </w:pPr>
    </w:p>
    <w:p w14:paraId="59D5FC66" w14:textId="77777777" w:rsidR="00EC6F74" w:rsidRDefault="001D3802" w:rsidP="00651C75">
      <w:pPr>
        <w:numPr>
          <w:ilvl w:val="0"/>
          <w:numId w:val="2"/>
        </w:numPr>
        <w:tabs>
          <w:tab w:val="clear" w:pos="360"/>
          <w:tab w:val="num" w:pos="1080"/>
        </w:tabs>
        <w:ind w:left="1080"/>
        <w:jc w:val="both"/>
        <w:rPr>
          <w:rFonts w:ascii="Arial" w:hAnsi="Arial"/>
        </w:rPr>
      </w:pPr>
      <w:proofErr w:type="gramStart"/>
      <w:r>
        <w:rPr>
          <w:rFonts w:ascii="Arial" w:hAnsi="Arial"/>
        </w:rPr>
        <w:t>NGE</w:t>
      </w:r>
      <w:r w:rsidR="00F579A0">
        <w:rPr>
          <w:rFonts w:ascii="Arial" w:hAnsi="Arial"/>
        </w:rPr>
        <w:t>T</w:t>
      </w:r>
      <w:r w:rsidR="00EC6F74">
        <w:rPr>
          <w:rFonts w:ascii="Arial" w:hAnsi="Arial"/>
        </w:rPr>
        <w:t>;</w:t>
      </w:r>
      <w:proofErr w:type="gramEnd"/>
    </w:p>
    <w:p w14:paraId="0140B9FD" w14:textId="77777777" w:rsidR="00651C75" w:rsidRDefault="00651C75" w:rsidP="00651C75">
      <w:pPr>
        <w:numPr>
          <w:ilvl w:val="0"/>
          <w:numId w:val="2"/>
        </w:numPr>
        <w:tabs>
          <w:tab w:val="clear" w:pos="360"/>
          <w:tab w:val="num" w:pos="1080"/>
        </w:tabs>
        <w:ind w:left="1080"/>
        <w:jc w:val="both"/>
        <w:rPr>
          <w:rFonts w:ascii="Arial" w:hAnsi="Arial"/>
        </w:rPr>
      </w:pPr>
      <w:proofErr w:type="gramStart"/>
      <w:r>
        <w:rPr>
          <w:rFonts w:ascii="Arial" w:hAnsi="Arial"/>
        </w:rPr>
        <w:t>SPT;</w:t>
      </w:r>
      <w:proofErr w:type="gramEnd"/>
      <w:r>
        <w:rPr>
          <w:rFonts w:ascii="Arial" w:hAnsi="Arial"/>
        </w:rPr>
        <w:t xml:space="preserve"> </w:t>
      </w:r>
    </w:p>
    <w:p w14:paraId="2B2BC5BA" w14:textId="77777777" w:rsidR="00651C75" w:rsidRDefault="00651C75" w:rsidP="00651C75">
      <w:pPr>
        <w:numPr>
          <w:ilvl w:val="0"/>
          <w:numId w:val="2"/>
        </w:numPr>
        <w:tabs>
          <w:tab w:val="clear" w:pos="360"/>
          <w:tab w:val="num" w:pos="1080"/>
        </w:tabs>
        <w:spacing w:after="120"/>
        <w:ind w:left="1080"/>
        <w:jc w:val="both"/>
        <w:rPr>
          <w:rFonts w:ascii="Arial" w:hAnsi="Arial"/>
        </w:rPr>
      </w:pPr>
      <w:r>
        <w:rPr>
          <w:rFonts w:ascii="Arial" w:hAnsi="Arial"/>
        </w:rPr>
        <w:t>SHE</w:t>
      </w:r>
      <w:r w:rsidR="009117A3">
        <w:rPr>
          <w:rFonts w:ascii="Arial" w:hAnsi="Arial"/>
        </w:rPr>
        <w:t>-</w:t>
      </w:r>
      <w:r>
        <w:rPr>
          <w:rFonts w:ascii="Arial" w:hAnsi="Arial"/>
        </w:rPr>
        <w:t>T</w:t>
      </w:r>
      <w:r w:rsidR="001E4AE0">
        <w:rPr>
          <w:rFonts w:ascii="Arial" w:hAnsi="Arial"/>
        </w:rPr>
        <w:t>; and</w:t>
      </w:r>
    </w:p>
    <w:p w14:paraId="494D277E" w14:textId="77777777" w:rsidR="001E4AE0" w:rsidRPr="001E4AE0" w:rsidRDefault="001E4AE0" w:rsidP="00651C75">
      <w:pPr>
        <w:numPr>
          <w:ilvl w:val="0"/>
          <w:numId w:val="2"/>
        </w:numPr>
        <w:tabs>
          <w:tab w:val="clear" w:pos="360"/>
          <w:tab w:val="num" w:pos="1080"/>
        </w:tabs>
        <w:spacing w:after="120"/>
        <w:ind w:left="1080"/>
        <w:jc w:val="both"/>
        <w:rPr>
          <w:rFonts w:ascii="Arial" w:hAnsi="Arial" w:cs="Arial"/>
        </w:rPr>
      </w:pPr>
      <w:r w:rsidRPr="001E4AE0">
        <w:rPr>
          <w:rFonts w:ascii="Arial" w:hAnsi="Arial" w:cs="Arial"/>
        </w:rPr>
        <w:t>All Offshore Transmission Licence holders as appointed by OFGEM</w:t>
      </w:r>
    </w:p>
    <w:p w14:paraId="2FF0F796" w14:textId="77777777" w:rsidR="001E4AE0" w:rsidRPr="001E4AE0" w:rsidRDefault="001E4AE0" w:rsidP="001E4AE0">
      <w:pPr>
        <w:spacing w:after="120"/>
        <w:jc w:val="both"/>
        <w:rPr>
          <w:rFonts w:ascii="Arial" w:hAnsi="Arial" w:cs="Arial"/>
        </w:rPr>
      </w:pPr>
      <w:proofErr w:type="gramStart"/>
      <w:r w:rsidRPr="001E4AE0">
        <w:rPr>
          <w:rFonts w:ascii="Arial" w:hAnsi="Arial" w:cs="Arial"/>
        </w:rPr>
        <w:t>In the event that</w:t>
      </w:r>
      <w:proofErr w:type="gramEnd"/>
      <w:r w:rsidRPr="001E4AE0">
        <w:rPr>
          <w:rFonts w:ascii="Arial" w:hAnsi="Arial" w:cs="Arial"/>
        </w:rPr>
        <w:t xml:space="preserve"> specific conditions or exceptions are made in the document relating to an Onshore TO or Offshore TO these will be prefixed appropriately</w:t>
      </w:r>
    </w:p>
    <w:p w14:paraId="4A56F960" w14:textId="77777777" w:rsidR="00651C75" w:rsidRDefault="00651C75">
      <w:pPr>
        <w:ind w:left="720"/>
        <w:jc w:val="both"/>
        <w:rPr>
          <w:rFonts w:ascii="Arial" w:hAnsi="Arial"/>
        </w:rPr>
      </w:pPr>
    </w:p>
    <w:p w14:paraId="05A9C772" w14:textId="77777777" w:rsidR="00651C75" w:rsidRDefault="00651C75">
      <w:pPr>
        <w:pStyle w:val="Heading2"/>
        <w:jc w:val="both"/>
      </w:pPr>
      <w:r>
        <w:t xml:space="preserve">Objectives  </w:t>
      </w:r>
    </w:p>
    <w:p w14:paraId="5D5525A5" w14:textId="77777777" w:rsidR="00651C75" w:rsidRDefault="00651C75">
      <w:pPr>
        <w:jc w:val="both"/>
      </w:pPr>
    </w:p>
    <w:p w14:paraId="269224DA" w14:textId="4812989B" w:rsidR="00651C75" w:rsidRDefault="00651C75">
      <w:pPr>
        <w:pStyle w:val="Heading3"/>
        <w:jc w:val="both"/>
      </w:pPr>
      <w:r>
        <w:t xml:space="preserve">This process specifies the responsibilities and obligations on </w:t>
      </w:r>
      <w:r w:rsidR="0058265B">
        <w:t>The Company</w:t>
      </w:r>
      <w:r>
        <w:t xml:space="preserve"> and the TOs in relation to the Datalink, including:</w:t>
      </w:r>
    </w:p>
    <w:p w14:paraId="4F9C86FA" w14:textId="77777777" w:rsidR="00651C75" w:rsidRDefault="00651C75">
      <w:pPr>
        <w:ind w:left="720"/>
        <w:jc w:val="both"/>
        <w:rPr>
          <w:rFonts w:ascii="Arial" w:hAnsi="Arial"/>
        </w:rPr>
      </w:pPr>
    </w:p>
    <w:p w14:paraId="42F2FF1C"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 xml:space="preserve">infrastructure ownership </w:t>
      </w:r>
      <w:proofErr w:type="gramStart"/>
      <w:r>
        <w:rPr>
          <w:rFonts w:ascii="Arial" w:hAnsi="Arial"/>
        </w:rPr>
        <w:t>boundaries;</w:t>
      </w:r>
      <w:proofErr w:type="gramEnd"/>
      <w:r>
        <w:rPr>
          <w:rFonts w:ascii="Arial" w:hAnsi="Arial"/>
        </w:rPr>
        <w:t xml:space="preserve"> </w:t>
      </w:r>
    </w:p>
    <w:p w14:paraId="7F31AA49"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management in real time; and</w:t>
      </w:r>
    </w:p>
    <w:p w14:paraId="2F5EBFE9"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change management.</w:t>
      </w:r>
    </w:p>
    <w:p w14:paraId="60F51E31" w14:textId="77777777" w:rsidR="00651C75" w:rsidRDefault="00651C75">
      <w:pPr>
        <w:pStyle w:val="Heading3"/>
        <w:numPr>
          <w:ilvl w:val="0"/>
          <w:numId w:val="0"/>
        </w:numPr>
        <w:jc w:val="both"/>
      </w:pPr>
    </w:p>
    <w:p w14:paraId="369421C2" w14:textId="77777777" w:rsidR="00651C75" w:rsidRDefault="00651C75">
      <w:pPr>
        <w:jc w:val="both"/>
      </w:pPr>
    </w:p>
    <w:p w14:paraId="6BDFCECA" w14:textId="77777777" w:rsidR="00651C75" w:rsidRDefault="00651C75">
      <w:pPr>
        <w:pStyle w:val="Heading1"/>
      </w:pPr>
      <w:r>
        <w:t xml:space="preserve">Key Definitions </w:t>
      </w:r>
    </w:p>
    <w:p w14:paraId="040D07E2" w14:textId="77777777" w:rsidR="00651C75" w:rsidRDefault="00651C75">
      <w:pPr>
        <w:pStyle w:val="Heading2"/>
      </w:pPr>
      <w:r>
        <w:t>For the purposes of STCP04-2:</w:t>
      </w:r>
    </w:p>
    <w:p w14:paraId="02F41D2E" w14:textId="77777777" w:rsidR="00651C75" w:rsidRDefault="00651C75"/>
    <w:p w14:paraId="6A102A67" w14:textId="0C753D51" w:rsidR="00651C75" w:rsidRDefault="0034025B">
      <w:pPr>
        <w:pStyle w:val="Heading3"/>
        <w:jc w:val="both"/>
      </w:pPr>
      <w:r>
        <w:t xml:space="preserve">Onshore </w:t>
      </w:r>
      <w:r w:rsidR="00651C75">
        <w:t xml:space="preserve">Datalink means the infrastructure that enables the transfer of real time SCADA data from the relevant </w:t>
      </w:r>
      <w:r w:rsidR="00165DEE">
        <w:t xml:space="preserve">Onshore </w:t>
      </w:r>
      <w:r w:rsidR="00651C75">
        <w:t xml:space="preserve">TO </w:t>
      </w:r>
      <w:proofErr w:type="spellStart"/>
      <w:r w:rsidR="00651C75">
        <w:t>to</w:t>
      </w:r>
      <w:proofErr w:type="spellEnd"/>
      <w:r w:rsidR="00651C75">
        <w:t xml:space="preserve"> </w:t>
      </w:r>
      <w:r w:rsidR="0058265B">
        <w:t>The Company</w:t>
      </w:r>
      <w:r w:rsidR="00651C75">
        <w:t>, as defined in Appendix B</w:t>
      </w:r>
      <w:r>
        <w:t xml:space="preserve"> for Onshore Transmission Systems and Appendix D for Offshore Transmission Systems</w:t>
      </w:r>
      <w:r w:rsidR="00651C75">
        <w:t>.</w:t>
      </w:r>
    </w:p>
    <w:p w14:paraId="09379035" w14:textId="77777777" w:rsidR="00651C75" w:rsidRDefault="00651C75">
      <w:pPr>
        <w:pStyle w:val="Heading3"/>
        <w:numPr>
          <w:ilvl w:val="0"/>
          <w:numId w:val="0"/>
        </w:numPr>
        <w:jc w:val="both"/>
      </w:pPr>
    </w:p>
    <w:p w14:paraId="33A4031E" w14:textId="77777777" w:rsidR="00651C75" w:rsidRDefault="00651C75">
      <w:pPr>
        <w:pStyle w:val="Header"/>
        <w:tabs>
          <w:tab w:val="clear" w:pos="4153"/>
          <w:tab w:val="clear" w:pos="8306"/>
        </w:tabs>
        <w:jc w:val="both"/>
        <w:rPr>
          <w:rFonts w:ascii="Arial" w:hAnsi="Arial"/>
        </w:rPr>
      </w:pPr>
    </w:p>
    <w:p w14:paraId="361862C7" w14:textId="77777777" w:rsidR="00651C75" w:rsidRDefault="00651C75">
      <w:pPr>
        <w:pStyle w:val="Heading1"/>
        <w:jc w:val="both"/>
      </w:pPr>
      <w:r>
        <w:t>Procedure</w:t>
      </w:r>
    </w:p>
    <w:p w14:paraId="60922DB4" w14:textId="77777777" w:rsidR="00651C75" w:rsidRDefault="00651C75">
      <w:pPr>
        <w:pStyle w:val="Heading2"/>
        <w:jc w:val="both"/>
      </w:pPr>
      <w:r>
        <w:t>Datalink Provisions</w:t>
      </w:r>
    </w:p>
    <w:p w14:paraId="62F0422F" w14:textId="77777777" w:rsidR="00651C75" w:rsidRDefault="00651C75">
      <w:pPr>
        <w:jc w:val="both"/>
      </w:pPr>
    </w:p>
    <w:p w14:paraId="3627DF37" w14:textId="77777777" w:rsidR="00651C75" w:rsidRDefault="00651C75">
      <w:pPr>
        <w:pStyle w:val="Heading3"/>
        <w:jc w:val="both"/>
      </w:pPr>
      <w:r>
        <w:t>The diagrams in Appendix C</w:t>
      </w:r>
      <w:r w:rsidR="0034025B">
        <w:t xml:space="preserve"> and Appendix E</w:t>
      </w:r>
      <w:r>
        <w:t xml:space="preserve"> illustrates the ownership and support boundaries of the infrastructure associated with the real-time Datalink</w:t>
      </w:r>
      <w:r w:rsidR="0034025B">
        <w:t xml:space="preserve"> for Onshore and Offshore Transmission Systems </w:t>
      </w:r>
      <w:proofErr w:type="gramStart"/>
      <w:r w:rsidR="0034025B">
        <w:t xml:space="preserve">respectively </w:t>
      </w:r>
      <w:r>
        <w:t>.</w:t>
      </w:r>
      <w:proofErr w:type="gramEnd"/>
      <w:r>
        <w:t xml:space="preserve"> </w:t>
      </w:r>
    </w:p>
    <w:p w14:paraId="32AB082A" w14:textId="77777777" w:rsidR="00651C75" w:rsidRDefault="00651C75">
      <w:pPr>
        <w:jc w:val="both"/>
      </w:pPr>
    </w:p>
    <w:p w14:paraId="6664FC29" w14:textId="08BDF916" w:rsidR="00651C75" w:rsidRDefault="00651C75">
      <w:pPr>
        <w:pStyle w:val="Heading3"/>
        <w:jc w:val="both"/>
      </w:pPr>
      <w:r>
        <w:t xml:space="preserve">Any changes to the configuration of the infrastructure illustrated in </w:t>
      </w:r>
      <w:r w:rsidR="0034025B">
        <w:t xml:space="preserve">Appendices </w:t>
      </w:r>
      <w:r>
        <w:t>C</w:t>
      </w:r>
      <w:r w:rsidR="0034025B">
        <w:t xml:space="preserve"> </w:t>
      </w:r>
      <w:r w:rsidR="008E0052">
        <w:t>and</w:t>
      </w:r>
      <w:r w:rsidR="0034025B">
        <w:t xml:space="preserve"> </w:t>
      </w:r>
      <w:proofErr w:type="gramStart"/>
      <w:r w:rsidR="0034025B">
        <w:t xml:space="preserve">E </w:t>
      </w:r>
      <w:r>
        <w:t xml:space="preserve"> shall</w:t>
      </w:r>
      <w:proofErr w:type="gramEnd"/>
      <w:r>
        <w:t xml:space="preserve"> be agreed between </w:t>
      </w:r>
      <w:r w:rsidR="0058265B">
        <w:t>The Company</w:t>
      </w:r>
      <w:r>
        <w:t xml:space="preserve"> and the relevant TO prior to implementation.</w:t>
      </w:r>
    </w:p>
    <w:p w14:paraId="4B2AA6FB" w14:textId="77777777" w:rsidR="00651C75" w:rsidRDefault="00651C75">
      <w:pPr>
        <w:pStyle w:val="Heading3"/>
        <w:numPr>
          <w:ilvl w:val="0"/>
          <w:numId w:val="0"/>
        </w:numPr>
        <w:jc w:val="both"/>
      </w:pPr>
    </w:p>
    <w:p w14:paraId="3E54CF37" w14:textId="36416032" w:rsidR="00651C75" w:rsidRDefault="00651C75">
      <w:pPr>
        <w:pStyle w:val="Heading3"/>
        <w:jc w:val="both"/>
      </w:pPr>
      <w:r>
        <w:t xml:space="preserve">Each TO shall provide a resilient Datalink to interface with </w:t>
      </w:r>
      <w:r w:rsidR="0058265B">
        <w:t>The Company</w:t>
      </w:r>
      <w:r>
        <w:t xml:space="preserve"> Datalink, in line with Good Industry Practice. </w:t>
      </w:r>
    </w:p>
    <w:p w14:paraId="569E3743" w14:textId="77777777" w:rsidR="00651C75" w:rsidRDefault="00651C75">
      <w:pPr>
        <w:pStyle w:val="Heading3"/>
        <w:numPr>
          <w:ilvl w:val="0"/>
          <w:numId w:val="0"/>
        </w:numPr>
        <w:jc w:val="both"/>
      </w:pPr>
    </w:p>
    <w:p w14:paraId="0EBAEDB8" w14:textId="33619F47" w:rsidR="00651C75" w:rsidRDefault="00651C75">
      <w:pPr>
        <w:pStyle w:val="Heading3"/>
        <w:jc w:val="both"/>
      </w:pPr>
      <w:r>
        <w:t>The specification of the TO Datalink infrastructure, its level of resiliency, supporting services and facilities shall be included in that TO’s Services Capability Specification</w:t>
      </w:r>
      <w:ins w:id="19" w:author="Johnson (ESO), Antony" w:date="2023-06-08T15:34:00Z">
        <w:r w:rsidR="00AC1558">
          <w:t xml:space="preserve"> </w:t>
        </w:r>
        <w:r w:rsidR="00AC1558">
          <w:lastRenderedPageBreak/>
          <w:t xml:space="preserve">which as a minimum </w:t>
        </w:r>
      </w:ins>
      <w:ins w:id="20" w:author="Johnson (ESO), Antony" w:date="2023-06-08T15:35:00Z">
        <w:r w:rsidR="002D6D56">
          <w:t>include</w:t>
        </w:r>
      </w:ins>
      <w:ins w:id="21" w:author="Johnson (ESO), Antony" w:date="2023-06-08T15:34:00Z">
        <w:r w:rsidR="00AC1558">
          <w:t xml:space="preserve"> a mains </w:t>
        </w:r>
        <w:r w:rsidR="00302257">
          <w:t xml:space="preserve">independence period of up to 72 hours </w:t>
        </w:r>
      </w:ins>
      <w:ins w:id="22" w:author="Johnson (ESO), Antony" w:date="2023-06-08T15:42:00Z">
        <w:r w:rsidR="007202FE">
          <w:t xml:space="preserve">(or such longer period as agreed between the TO and The Company) </w:t>
        </w:r>
      </w:ins>
      <w:ins w:id="23" w:author="Johnson (ESO), Antony" w:date="2023-06-08T15:34:00Z">
        <w:r w:rsidR="00302257">
          <w:t>from the start of a Total Sh</w:t>
        </w:r>
      </w:ins>
      <w:ins w:id="24" w:author="Johnson (ESO), Antony" w:date="2023-06-08T15:35:00Z">
        <w:r w:rsidR="00302257">
          <w:t>utdown or Partial Shutdown</w:t>
        </w:r>
      </w:ins>
      <w:r>
        <w:t xml:space="preserve">. </w:t>
      </w:r>
      <w:ins w:id="25" w:author="Johnson (ESO), Antony" w:date="2023-06-09T16:35:00Z">
        <w:r w:rsidR="0041682D">
          <w:t xml:space="preserve">For </w:t>
        </w:r>
        <w:r w:rsidR="005341FD">
          <w:t xml:space="preserve">OFTOs </w:t>
        </w:r>
      </w:ins>
      <w:ins w:id="26" w:author="Johnson (ESO), Antony" w:date="2023-06-09T16:36:00Z">
        <w:r w:rsidR="005341FD">
          <w:t>please refer to STC Section K and STCP</w:t>
        </w:r>
        <w:r w:rsidR="00F20297">
          <w:t xml:space="preserve"> 04-6 (</w:t>
        </w:r>
      </w:ins>
      <w:ins w:id="27" w:author="Johnson (ESO), Antony" w:date="2023-06-09T16:37:00Z">
        <w:r w:rsidR="000F139B">
          <w:t xml:space="preserve">Offshore Datalink </w:t>
        </w:r>
        <w:r w:rsidR="00E9018C">
          <w:t xml:space="preserve">Functional Specification </w:t>
        </w:r>
        <w:r w:rsidR="000819CB">
          <w:t>for Telecontro</w:t>
        </w:r>
      </w:ins>
      <w:ins w:id="28" w:author="Johnson (ESO), Antony" w:date="2023-06-09T16:38:00Z">
        <w:r w:rsidR="000819CB">
          <w:t>l Communication Interface).</w:t>
        </w:r>
      </w:ins>
    </w:p>
    <w:p w14:paraId="343E604B" w14:textId="77777777" w:rsidR="00651C75" w:rsidRDefault="00651C75">
      <w:pPr>
        <w:jc w:val="both"/>
      </w:pPr>
    </w:p>
    <w:p w14:paraId="5800FCC7" w14:textId="051430D0" w:rsidR="00651C75" w:rsidRDefault="0058265B">
      <w:pPr>
        <w:pStyle w:val="Heading3"/>
        <w:jc w:val="both"/>
      </w:pPr>
      <w:r>
        <w:t>The Company</w:t>
      </w:r>
      <w:r w:rsidR="00651C75">
        <w:t xml:space="preserve"> shall provide a resilient Datalink to interface with each TO’s Datalink, in line with Good Industry Practice.</w:t>
      </w:r>
    </w:p>
    <w:p w14:paraId="38EE4ED6" w14:textId="77777777" w:rsidR="00081454" w:rsidRPr="00081454" w:rsidRDefault="00081454" w:rsidP="00081454"/>
    <w:p w14:paraId="29533AD7" w14:textId="77777777" w:rsidR="00651C75" w:rsidRDefault="00651C75">
      <w:pPr>
        <w:pStyle w:val="Heading2"/>
        <w:jc w:val="both"/>
      </w:pPr>
      <w:r>
        <w:t>Alarm &amp; Fault Management of the Datalink</w:t>
      </w:r>
    </w:p>
    <w:p w14:paraId="79050E70" w14:textId="77777777" w:rsidR="00651C75" w:rsidRDefault="00651C75">
      <w:pPr>
        <w:jc w:val="both"/>
      </w:pPr>
    </w:p>
    <w:p w14:paraId="5207D1B4" w14:textId="72A15C73" w:rsidR="00651C75" w:rsidRDefault="00651C75">
      <w:pPr>
        <w:pStyle w:val="Heading3"/>
        <w:spacing w:after="120"/>
        <w:jc w:val="both"/>
      </w:pPr>
      <w:r>
        <w:t xml:space="preserve">When a TO receives a Datalink alarm or is made aware of a fault that affects Datalink equipment at a TO site, the relevant TO shall notify </w:t>
      </w:r>
      <w:r w:rsidR="0058265B">
        <w:t>The Company</w:t>
      </w:r>
      <w:r>
        <w:t xml:space="preserve"> of such alarm or fault. </w:t>
      </w:r>
    </w:p>
    <w:p w14:paraId="1104B957" w14:textId="77777777" w:rsidR="00651C75" w:rsidRPr="001759FB" w:rsidRDefault="00651C75">
      <w:pPr>
        <w:pStyle w:val="Heading3"/>
        <w:spacing w:after="120"/>
        <w:jc w:val="both"/>
      </w:pPr>
      <w:r>
        <w:t xml:space="preserve">Where the alarm or fault is on </w:t>
      </w:r>
      <w:r w:rsidRPr="001759FB">
        <w:t>the TO Datalink, the TO shall report any Service Reduction or Service Reduction Risk in accordance with STCP 2-1 Alarm and Event Management.</w:t>
      </w:r>
    </w:p>
    <w:p w14:paraId="7D46F500" w14:textId="3388083B" w:rsidR="00651C75" w:rsidRPr="001759FB" w:rsidRDefault="00651C75">
      <w:pPr>
        <w:pStyle w:val="Heading3"/>
        <w:spacing w:after="120"/>
        <w:jc w:val="both"/>
      </w:pPr>
      <w:r w:rsidRPr="001759FB">
        <w:t xml:space="preserve">Where </w:t>
      </w:r>
      <w:r w:rsidR="0058265B">
        <w:t>The Company</w:t>
      </w:r>
      <w:r w:rsidRPr="001759FB">
        <w:t xml:space="preserve"> is in receipt of an </w:t>
      </w:r>
      <w:proofErr w:type="gramStart"/>
      <w:r w:rsidRPr="001759FB">
        <w:t>alarm, or</w:t>
      </w:r>
      <w:proofErr w:type="gramEnd"/>
      <w:r w:rsidRPr="001759FB">
        <w:t xml:space="preserve"> is made aware of a fault that affects the TO Datalink </w:t>
      </w:r>
      <w:r w:rsidR="0058265B">
        <w:t>The Company</w:t>
      </w:r>
      <w:r w:rsidRPr="001759FB">
        <w:t xml:space="preserve"> shall notify the relevant TO of the alarm or fault in accordance with STCP 2-1 (Alarm and Event Management).</w:t>
      </w:r>
    </w:p>
    <w:p w14:paraId="2631FC42" w14:textId="03CFDCCF" w:rsidR="00651C75" w:rsidRDefault="00651C75">
      <w:pPr>
        <w:pStyle w:val="Heading3"/>
        <w:spacing w:after="120"/>
        <w:jc w:val="both"/>
      </w:pPr>
      <w:r>
        <w:t xml:space="preserve">Where the TO owns the equipment associated with the alarm of fault, it shall arrange, through communication with </w:t>
      </w:r>
      <w:r w:rsidR="0058265B">
        <w:t>The Company</w:t>
      </w:r>
      <w:r>
        <w:t>, for resolution in line with the standing Service Restoration Proposal.</w:t>
      </w:r>
    </w:p>
    <w:p w14:paraId="66A7422C" w14:textId="6BEBEB5E" w:rsidR="00651C75" w:rsidRPr="001759FB" w:rsidRDefault="00651C75">
      <w:pPr>
        <w:pStyle w:val="Heading3"/>
        <w:spacing w:after="120"/>
        <w:jc w:val="both"/>
      </w:pPr>
      <w:r w:rsidRPr="001759FB">
        <w:t xml:space="preserve">Where </w:t>
      </w:r>
      <w:r w:rsidR="0058265B">
        <w:t>The Company</w:t>
      </w:r>
      <w:r w:rsidRPr="001759FB">
        <w:t xml:space="preserve"> is in receipt of an </w:t>
      </w:r>
      <w:proofErr w:type="gramStart"/>
      <w:r w:rsidRPr="001759FB">
        <w:t>alarm, or</w:t>
      </w:r>
      <w:proofErr w:type="gramEnd"/>
      <w:r w:rsidRPr="001759FB">
        <w:t xml:space="preserve"> is made aware of a fault that affects </w:t>
      </w:r>
      <w:r w:rsidR="0058265B">
        <w:t>The Company</w:t>
      </w:r>
      <w:r w:rsidRPr="001759FB">
        <w:t xml:space="preserve"> Datalink, they shall notify the relevant TO as soon as reasonably practicable and arrange for resolution in line with agreed support arrangements.</w:t>
      </w:r>
    </w:p>
    <w:p w14:paraId="39A275CA" w14:textId="77777777" w:rsidR="00651C75" w:rsidRPr="001759FB" w:rsidRDefault="00651C75">
      <w:pPr>
        <w:ind w:left="709"/>
        <w:jc w:val="both"/>
      </w:pPr>
      <w:r w:rsidRPr="001759FB">
        <w:rPr>
          <w:rFonts w:ascii="Arial" w:hAnsi="Arial"/>
        </w:rPr>
        <w:t xml:space="preserve"> </w:t>
      </w:r>
    </w:p>
    <w:p w14:paraId="288D9E20" w14:textId="77777777" w:rsidR="00651C75" w:rsidRPr="001759FB" w:rsidRDefault="00651C75">
      <w:pPr>
        <w:pStyle w:val="Heading2"/>
        <w:jc w:val="both"/>
      </w:pPr>
      <w:r w:rsidRPr="001759FB">
        <w:t xml:space="preserve">Change Management   </w:t>
      </w:r>
    </w:p>
    <w:p w14:paraId="5BF80000" w14:textId="77777777" w:rsidR="00651C75" w:rsidRPr="001759FB" w:rsidRDefault="00651C75">
      <w:pPr>
        <w:jc w:val="both"/>
      </w:pPr>
    </w:p>
    <w:p w14:paraId="5424D9B0" w14:textId="77777777" w:rsidR="00651C75" w:rsidRPr="001759FB" w:rsidRDefault="00651C75">
      <w:pPr>
        <w:pStyle w:val="Heading3"/>
        <w:jc w:val="both"/>
      </w:pPr>
      <w:r w:rsidRPr="001759FB">
        <w:t xml:space="preserve">Change management shall be carried out in line with STCP 4-1 (Real Time Data Change Management). </w:t>
      </w:r>
    </w:p>
    <w:p w14:paraId="24C01F0A" w14:textId="77777777" w:rsidR="00651C75" w:rsidRPr="001759FB" w:rsidRDefault="00651C75">
      <w:pPr>
        <w:jc w:val="both"/>
      </w:pPr>
    </w:p>
    <w:p w14:paraId="79737DE6" w14:textId="77777777" w:rsidR="00651C75" w:rsidRPr="001759FB" w:rsidRDefault="00651C75">
      <w:pPr>
        <w:pStyle w:val="Heading2"/>
        <w:jc w:val="both"/>
      </w:pPr>
      <w:r w:rsidRPr="001759FB">
        <w:t xml:space="preserve">Outage Co-ordination </w:t>
      </w:r>
    </w:p>
    <w:p w14:paraId="5EB1D464" w14:textId="77777777" w:rsidR="00651C75" w:rsidRPr="001759FB" w:rsidRDefault="00651C75">
      <w:pPr>
        <w:jc w:val="both"/>
        <w:rPr>
          <w:rFonts w:ascii="Arial" w:hAnsi="Arial"/>
        </w:rPr>
      </w:pPr>
    </w:p>
    <w:p w14:paraId="672DF9A3" w14:textId="140A35B5" w:rsidR="00651C75" w:rsidRPr="001759FB" w:rsidRDefault="0058265B">
      <w:pPr>
        <w:pStyle w:val="Heading3"/>
        <w:spacing w:after="120"/>
        <w:jc w:val="both"/>
      </w:pPr>
      <w:r>
        <w:t>The Company</w:t>
      </w:r>
      <w:r w:rsidR="00651C75" w:rsidRPr="001759FB">
        <w:t xml:space="preserve"> shall notify the TO of any proposed outage on </w:t>
      </w:r>
      <w:r>
        <w:t>The Company</w:t>
      </w:r>
      <w:r w:rsidR="00651C75" w:rsidRPr="001759FB">
        <w:t xml:space="preserve"> Datalink.</w:t>
      </w:r>
    </w:p>
    <w:p w14:paraId="69CEBEF9" w14:textId="362B7D41" w:rsidR="00651C75" w:rsidRPr="001759FB" w:rsidRDefault="00651C75">
      <w:pPr>
        <w:pStyle w:val="Heading3"/>
        <w:spacing w:after="120"/>
        <w:jc w:val="both"/>
      </w:pPr>
      <w:r w:rsidRPr="001759FB">
        <w:t xml:space="preserve">The TO shall notify </w:t>
      </w:r>
      <w:r w:rsidR="0058265B">
        <w:t>The Company</w:t>
      </w:r>
      <w:r w:rsidRPr="001759FB">
        <w:t xml:space="preserve"> of any proposed outages on the TO Datalink. The TO shall advise </w:t>
      </w:r>
      <w:r w:rsidR="0058265B">
        <w:t>The Company</w:t>
      </w:r>
      <w:r w:rsidRPr="001759FB">
        <w:t xml:space="preserve"> on the works duration, content, its impact on the operation of the Datalink, and any other measures to mitigate the effect of the outage.</w:t>
      </w:r>
    </w:p>
    <w:p w14:paraId="3B8151B7" w14:textId="3D7109BE" w:rsidR="00651C75" w:rsidRPr="001759FB" w:rsidRDefault="0058265B">
      <w:pPr>
        <w:pStyle w:val="Heading3"/>
        <w:jc w:val="both"/>
      </w:pPr>
      <w:r>
        <w:t>The Company</w:t>
      </w:r>
      <w:r w:rsidR="00651C75" w:rsidRPr="001759FB">
        <w:t xml:space="preserve"> or the relevant TO shall provide the other party with sufficient notice of a planned outage on any element of the Datalink, or data communication systems, where it may </w:t>
      </w:r>
      <w:r w:rsidR="00DC706C" w:rsidRPr="001759FB">
        <w:t>affect</w:t>
      </w:r>
      <w:r w:rsidR="00651C75" w:rsidRPr="001759FB">
        <w:t xml:space="preserve"> the resiliency of its operation.</w:t>
      </w:r>
    </w:p>
    <w:p w14:paraId="6B28AB99" w14:textId="77777777" w:rsidR="00651C75" w:rsidRPr="001759FB" w:rsidRDefault="00651C75">
      <w:pPr>
        <w:jc w:val="both"/>
        <w:rPr>
          <w:rFonts w:ascii="Arial" w:hAnsi="Arial"/>
        </w:rPr>
      </w:pPr>
      <w:r w:rsidRPr="001759FB">
        <w:rPr>
          <w:rFonts w:ascii="Arial" w:hAnsi="Arial"/>
        </w:rPr>
        <w:tab/>
      </w:r>
    </w:p>
    <w:p w14:paraId="124C0FC9" w14:textId="77777777" w:rsidR="00651C75" w:rsidRPr="001759FB" w:rsidRDefault="00651C75">
      <w:pPr>
        <w:pStyle w:val="Heading2"/>
        <w:jc w:val="both"/>
      </w:pPr>
      <w:r w:rsidRPr="001759FB">
        <w:t>Site Access and Support Arrangements</w:t>
      </w:r>
    </w:p>
    <w:p w14:paraId="0B064799" w14:textId="77777777" w:rsidR="00651C75" w:rsidRPr="001759FB" w:rsidRDefault="00651C75">
      <w:pPr>
        <w:ind w:left="720"/>
        <w:jc w:val="both"/>
      </w:pPr>
    </w:p>
    <w:p w14:paraId="0AF56731" w14:textId="1F2CAB29" w:rsidR="00651C75" w:rsidRPr="001759FB" w:rsidRDefault="00651C75">
      <w:pPr>
        <w:pStyle w:val="Heading3"/>
        <w:spacing w:after="120"/>
        <w:jc w:val="both"/>
      </w:pPr>
      <w:r w:rsidRPr="001759FB">
        <w:t xml:space="preserve">Site access and support arrangements between </w:t>
      </w:r>
      <w:r w:rsidR="0058265B">
        <w:t>The Company</w:t>
      </w:r>
      <w:r w:rsidRPr="001759FB">
        <w:t xml:space="preserve"> and the relevant TO shall allow </w:t>
      </w:r>
      <w:r w:rsidR="0058265B">
        <w:t>The Company</w:t>
      </w:r>
      <w:r w:rsidRPr="001759FB">
        <w:t xml:space="preserve"> access to </w:t>
      </w:r>
      <w:r w:rsidR="0058265B">
        <w:t>The Company</w:t>
      </w:r>
      <w:r w:rsidRPr="001759FB">
        <w:t xml:space="preserve"> Datalink at TO sites for service restoration.</w:t>
      </w:r>
    </w:p>
    <w:p w14:paraId="03847588" w14:textId="6BD13C4E" w:rsidR="00651C75" w:rsidRPr="001759FB" w:rsidRDefault="00651C75">
      <w:pPr>
        <w:pStyle w:val="Heading3"/>
        <w:jc w:val="both"/>
      </w:pPr>
      <w:r w:rsidRPr="001759FB">
        <w:t xml:space="preserve">The TO shall ensure that there are support arrangements with associated levels of service to enable restoration or maintenance of the TO Datalink as part of the standing TO Service Restoration Proposal. </w:t>
      </w:r>
      <w:r w:rsidR="0058265B">
        <w:t>The Company</w:t>
      </w:r>
      <w:r w:rsidRPr="001759FB">
        <w:t xml:space="preserve"> shall ensure that there are equivalent support arrangements with associated levels of service to enable restoration or maintenance of </w:t>
      </w:r>
      <w:r w:rsidR="0058265B">
        <w:t>The Company</w:t>
      </w:r>
      <w:r w:rsidRPr="001759FB">
        <w:t xml:space="preserve"> Datalink.</w:t>
      </w:r>
    </w:p>
    <w:p w14:paraId="0B9D94C3" w14:textId="77777777" w:rsidR="00651C75" w:rsidRPr="001759FB" w:rsidRDefault="00651C75">
      <w:pPr>
        <w:jc w:val="both"/>
      </w:pPr>
    </w:p>
    <w:p w14:paraId="3760B2B7" w14:textId="55037857" w:rsidR="00651C75" w:rsidRPr="001759FB" w:rsidRDefault="00651C75">
      <w:pPr>
        <w:pStyle w:val="Heading3"/>
        <w:jc w:val="both"/>
      </w:pPr>
      <w:r w:rsidRPr="001759FB">
        <w:t xml:space="preserve">Where User consent for access is required, </w:t>
      </w:r>
      <w:r w:rsidR="0058265B">
        <w:t>The Company</w:t>
      </w:r>
      <w:r w:rsidRPr="001759FB">
        <w:t xml:space="preserve"> shall procure all necessary User consents.</w:t>
      </w:r>
    </w:p>
    <w:p w14:paraId="13B4E0F6" w14:textId="77777777" w:rsidR="00651C75" w:rsidRPr="001759FB" w:rsidRDefault="00651C75"/>
    <w:p w14:paraId="1D2705FA" w14:textId="77777777" w:rsidR="00651C75" w:rsidRPr="001759FB" w:rsidRDefault="00651C75">
      <w:pPr>
        <w:pStyle w:val="Heading2"/>
        <w:jc w:val="both"/>
      </w:pPr>
      <w:r w:rsidRPr="001759FB">
        <w:lastRenderedPageBreak/>
        <w:t>Datalink Reporting</w:t>
      </w:r>
    </w:p>
    <w:p w14:paraId="7D1CFBAB" w14:textId="77777777" w:rsidR="00651C75" w:rsidRPr="001759FB" w:rsidRDefault="00651C75">
      <w:pPr>
        <w:ind w:left="720"/>
        <w:jc w:val="both"/>
        <w:rPr>
          <w:rFonts w:ascii="Arial" w:hAnsi="Arial"/>
        </w:rPr>
      </w:pPr>
    </w:p>
    <w:p w14:paraId="5BEFC3A2" w14:textId="77777777" w:rsidR="00651C75" w:rsidRPr="001759FB" w:rsidRDefault="00651C75">
      <w:pPr>
        <w:pStyle w:val="Heading3"/>
        <w:jc w:val="both"/>
      </w:pPr>
      <w:r w:rsidRPr="001759FB">
        <w:t>Failures of the Datalink may be assessed and reported in line with STCP 3-1 (Post Event Analysis and Reporting) and may include the following:</w:t>
      </w:r>
    </w:p>
    <w:p w14:paraId="18310914" w14:textId="77777777" w:rsidR="00651C75" w:rsidRDefault="00651C75">
      <w:pPr>
        <w:ind w:left="1440"/>
        <w:jc w:val="both"/>
        <w:rPr>
          <w:rFonts w:ascii="Arial" w:hAnsi="Arial"/>
        </w:rPr>
      </w:pPr>
    </w:p>
    <w:p w14:paraId="2C35F4F8" w14:textId="77777777" w:rsidR="00651C75" w:rsidRDefault="00651C75" w:rsidP="00651C75">
      <w:pPr>
        <w:numPr>
          <w:ilvl w:val="0"/>
          <w:numId w:val="4"/>
        </w:numPr>
        <w:tabs>
          <w:tab w:val="clear" w:pos="360"/>
          <w:tab w:val="num" w:pos="1080"/>
        </w:tabs>
        <w:ind w:left="1080"/>
        <w:jc w:val="both"/>
        <w:rPr>
          <w:rFonts w:ascii="Arial" w:hAnsi="Arial"/>
        </w:rPr>
      </w:pPr>
      <w:r>
        <w:rPr>
          <w:rFonts w:ascii="Arial" w:hAnsi="Arial"/>
        </w:rPr>
        <w:t>Faults on the TO Datalink that causes loss of integrity or resiliency of the Datalink</w:t>
      </w:r>
    </w:p>
    <w:p w14:paraId="2D03AA7B" w14:textId="2614ED39" w:rsidR="00081454" w:rsidRDefault="00651C75" w:rsidP="00651C75">
      <w:pPr>
        <w:numPr>
          <w:ilvl w:val="0"/>
          <w:numId w:val="4"/>
        </w:numPr>
        <w:tabs>
          <w:tab w:val="clear" w:pos="360"/>
          <w:tab w:val="num" w:pos="1080"/>
        </w:tabs>
        <w:ind w:left="1080"/>
        <w:jc w:val="both"/>
        <w:rPr>
          <w:rFonts w:ascii="Arial" w:hAnsi="Arial"/>
        </w:rPr>
      </w:pPr>
      <w:r>
        <w:rPr>
          <w:rFonts w:ascii="Arial" w:hAnsi="Arial"/>
        </w:rPr>
        <w:t xml:space="preserve">Faults on </w:t>
      </w:r>
      <w:r w:rsidR="0058265B">
        <w:rPr>
          <w:rFonts w:ascii="Arial" w:hAnsi="Arial"/>
        </w:rPr>
        <w:t>The Company</w:t>
      </w:r>
      <w:r>
        <w:rPr>
          <w:rFonts w:ascii="Arial" w:hAnsi="Arial"/>
        </w:rPr>
        <w:t xml:space="preserve"> Datalink that causes loss of integrity or resiliency of the Datalink </w:t>
      </w:r>
    </w:p>
    <w:p w14:paraId="00B0091A" w14:textId="77777777" w:rsidR="00D94E10" w:rsidRDefault="00081454" w:rsidP="00081454">
      <w:pPr>
        <w:ind w:left="720"/>
        <w:jc w:val="both"/>
        <w:rPr>
          <w:rFonts w:ascii="Arial" w:hAnsi="Arial" w:cs="Arial"/>
          <w:color w:val="FF0000"/>
        </w:rPr>
      </w:pPr>
      <w:r>
        <w:rPr>
          <w:rFonts w:ascii="Arial" w:hAnsi="Arial"/>
        </w:rPr>
        <w:br w:type="page"/>
      </w:r>
    </w:p>
    <w:p w14:paraId="7C59EACE" w14:textId="521F3EBF" w:rsidR="00651C75" w:rsidRPr="00D94E10" w:rsidRDefault="004D0EEC">
      <w:pPr>
        <w:jc w:val="both"/>
        <w:rPr>
          <w:rFonts w:ascii="Arial" w:hAnsi="Arial" w:cs="Arial"/>
        </w:rPr>
      </w:pPr>
      <w:r>
        <w:rPr>
          <w:rFonts w:ascii="Arial" w:hAnsi="Arial" w:cs="Arial"/>
          <w:noProof/>
        </w:rPr>
        <w:lastRenderedPageBreak/>
        <mc:AlternateContent>
          <mc:Choice Requires="wps">
            <w:drawing>
              <wp:anchor distT="0" distB="0" distL="114300" distR="114300" simplePos="0" relativeHeight="251655168" behindDoc="0" locked="0" layoutInCell="0" allowOverlap="1" wp14:anchorId="668BA6FA" wp14:editId="6C715037">
                <wp:simplePos x="0" y="0"/>
                <wp:positionH relativeFrom="column">
                  <wp:posOffset>4800600</wp:posOffset>
                </wp:positionH>
                <wp:positionV relativeFrom="paragraph">
                  <wp:posOffset>2001520</wp:posOffset>
                </wp:positionV>
                <wp:extent cx="822960" cy="6400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8297C" w14:textId="77777777" w:rsidR="00651C75" w:rsidRDefault="00651C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BA6FA" id="_x0000_t202" coordsize="21600,21600" o:spt="202" path="m,l,21600r21600,l21600,xe">
                <v:stroke joinstyle="miter"/>
                <v:path gradientshapeok="t" o:connecttype="rect"/>
              </v:shapetype>
              <v:shape id="Text Box 2" o:spid="_x0000_s1026" type="#_x0000_t202" style="position:absolute;left:0;text-align:left;margin-left:378pt;margin-top:157.6pt;width:64.8pt;height:5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" o:allowincell="f" filled="f" stroked="f">
                <v:textbox>
                  <w:txbxContent>
                    <w:p w14:paraId="7588297C" w14:textId="77777777" w:rsidR="00651C75" w:rsidRDefault="00651C75"/>
                  </w:txbxContent>
                </v:textbox>
              </v:shape>
            </w:pict>
          </mc:Fallback>
        </mc:AlternateContent>
      </w:r>
    </w:p>
    <w:p w14:paraId="2091E22A" w14:textId="77777777" w:rsidR="00651C75" w:rsidRDefault="00651C75">
      <w:pPr>
        <w:pStyle w:val="Heading2"/>
        <w:numPr>
          <w:ilvl w:val="0"/>
          <w:numId w:val="0"/>
        </w:numPr>
        <w:jc w:val="both"/>
        <w:rPr>
          <w:sz w:val="28"/>
        </w:rPr>
      </w:pPr>
      <w:r>
        <w:rPr>
          <w:sz w:val="28"/>
        </w:rPr>
        <w:t>Appendix A: Flow Chart</w:t>
      </w:r>
    </w:p>
    <w:p w14:paraId="179E37E8" w14:textId="77777777" w:rsidR="00651C75" w:rsidRDefault="00651C75">
      <w:pPr>
        <w:jc w:val="both"/>
        <w:rPr>
          <w:rFonts w:ascii="Arial" w:hAnsi="Arial"/>
        </w:rPr>
      </w:pPr>
      <w:r>
        <w:rPr>
          <w:rFonts w:ascii="Arial" w:hAnsi="Arial"/>
        </w:rPr>
        <w:t xml:space="preserve">Note that the Process Diagrams shown in this Appendix A are for information only.  In the event of any contradiction between the process represented in this Appendix and the process described elsewhere in this STCP, then the text elsewhere in this STCP shall prevail. </w:t>
      </w:r>
    </w:p>
    <w:p w14:paraId="2BD3802C" w14:textId="77777777" w:rsidR="00651C75" w:rsidRDefault="00CD1F53">
      <w:pPr>
        <w:jc w:val="both"/>
        <w:rPr>
          <w:rFonts w:ascii="Arial" w:hAnsi="Arial"/>
          <w:b/>
          <w:i/>
          <w:sz w:val="24"/>
        </w:rPr>
      </w:pPr>
      <w:r>
        <w:rPr>
          <w:noProof/>
          <w:lang w:val="en-US"/>
        </w:rPr>
        <w:lastRenderedPageBreak/>
        <w:object w:dxaOrig="1440" w:dyaOrig="1440" w14:anchorId="1691A0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1.8pt;margin-top:12.6pt;width:493.15pt;height:9in;z-index:251656192;visibility:visible;mso-wrap-edited:f">
            <v:imagedata r:id="rId14" o:title=""/>
            <w10:wrap type="topAndBottom"/>
          </v:shape>
          <o:OLEObject Type="Embed" ProgID="Word.Picture.8" ShapeID="_x0000_s2051" DrawAspect="Content" ObjectID="_1747833963" r:id="rId15"/>
        </w:object>
      </w:r>
      <w:r w:rsidR="00651C75">
        <w:br w:type="page"/>
      </w:r>
      <w:r>
        <w:rPr>
          <w:noProof/>
          <w:lang w:val="en-US"/>
        </w:rPr>
        <w:lastRenderedPageBreak/>
        <w:object w:dxaOrig="1440" w:dyaOrig="1440" w14:anchorId="6BD3E750">
          <v:shape id="_x0000_s2052" type="#_x0000_t75" style="position:absolute;left:0;text-align:left;margin-left:-22.8pt;margin-top:6.7pt;width:478.8pt;height:694.1pt;z-index:251657216;visibility:visible;mso-wrap-edited:f">
            <v:imagedata r:id="rId16" o:title=""/>
            <w10:wrap type="topAndBottom"/>
          </v:shape>
          <o:OLEObject Type="Embed" ProgID="Word.Picture.8" ShapeID="_x0000_s2052" DrawAspect="Content" ObjectID="_1747833964" r:id="rId17"/>
        </w:object>
      </w:r>
      <w:r w:rsidR="00651C75">
        <w:rPr>
          <w:rFonts w:ascii="Arial" w:hAnsi="Arial"/>
          <w:b/>
          <w:i/>
          <w:sz w:val="24"/>
        </w:rPr>
        <w:t xml:space="preserve"> </w:t>
      </w:r>
    </w:p>
    <w:p w14:paraId="6BE8D6FF" w14:textId="77777777" w:rsidR="00941D24" w:rsidRDefault="00651C75" w:rsidP="00941D24">
      <w:pPr>
        <w:jc w:val="both"/>
        <w:rPr>
          <w:rFonts w:ascii="Arial" w:hAnsi="Arial"/>
          <w:b/>
          <w:i/>
          <w:sz w:val="28"/>
        </w:rPr>
      </w:pPr>
      <w:r>
        <w:rPr>
          <w:rFonts w:ascii="Arial" w:hAnsi="Arial"/>
          <w:b/>
          <w:i/>
          <w:sz w:val="24"/>
        </w:rPr>
        <w:br w:type="page"/>
      </w:r>
      <w:r>
        <w:rPr>
          <w:rFonts w:ascii="Arial" w:hAnsi="Arial"/>
          <w:b/>
          <w:i/>
          <w:sz w:val="28"/>
        </w:rPr>
        <w:lastRenderedPageBreak/>
        <w:t>Appendix B</w:t>
      </w:r>
      <w:r w:rsidR="00776060">
        <w:rPr>
          <w:rFonts w:ascii="Arial" w:hAnsi="Arial"/>
          <w:b/>
          <w:i/>
          <w:sz w:val="28"/>
        </w:rPr>
        <w:t xml:space="preserve"> Onshore Datalink</w:t>
      </w:r>
    </w:p>
    <w:p w14:paraId="5E8CEB9F" w14:textId="77777777" w:rsidR="00941D24" w:rsidRDefault="00941D24" w:rsidP="00941D24">
      <w:pPr>
        <w:jc w:val="both"/>
      </w:pPr>
    </w:p>
    <w:p w14:paraId="5F381DAF" w14:textId="49A92F2A" w:rsidR="00941D24" w:rsidRDefault="004D0EEC" w:rsidP="00941D24">
      <w:pPr>
        <w:jc w:val="both"/>
        <w:rPr>
          <w:b/>
        </w:rPr>
      </w:pPr>
      <w:r>
        <w:rPr>
          <w:b/>
          <w:noProof/>
          <w:lang w:val="en-US"/>
        </w:rPr>
        <mc:AlternateContent>
          <mc:Choice Requires="wps">
            <w:drawing>
              <wp:anchor distT="0" distB="0" distL="114300" distR="114300" simplePos="0" relativeHeight="251658240" behindDoc="0" locked="0" layoutInCell="0" allowOverlap="1" wp14:anchorId="3B5DE365" wp14:editId="5385A8CA">
                <wp:simplePos x="0" y="0"/>
                <wp:positionH relativeFrom="column">
                  <wp:posOffset>47625</wp:posOffset>
                </wp:positionH>
                <wp:positionV relativeFrom="paragraph">
                  <wp:posOffset>15240</wp:posOffset>
                </wp:positionV>
                <wp:extent cx="5577840" cy="1463040"/>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1463040"/>
                        </a:xfrm>
                        <a:prstGeom prst="rect">
                          <a:avLst/>
                        </a:prstGeom>
                        <a:solidFill>
                          <a:srgbClr val="FFFFFF"/>
                        </a:solidFill>
                        <a:ln w="9525">
                          <a:solidFill>
                            <a:srgbClr val="000000"/>
                          </a:solidFill>
                          <a:miter lim="800000"/>
                          <a:headEnd/>
                          <a:tailEnd/>
                        </a:ln>
                      </wps:spPr>
                      <wps:txbx>
                        <w:txbxContent>
                          <w:p w14:paraId="52552820" w14:textId="77777777" w:rsidR="00941D24" w:rsidRDefault="00941D24" w:rsidP="00941D24">
                            <w:pPr>
                              <w:pStyle w:val="BodyText"/>
                              <w:jc w:val="center"/>
                              <w:rPr>
                                <w:i w:val="0"/>
                                <w:sz w:val="28"/>
                              </w:rPr>
                            </w:pPr>
                          </w:p>
                          <w:p w14:paraId="27F13DE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6CDF8394" w14:textId="77777777" w:rsidR="00941D24" w:rsidRDefault="00941D24" w:rsidP="00941D24">
                            <w:pPr>
                              <w:jc w:val="center"/>
                              <w:rPr>
                                <w:rFonts w:ascii="Arial" w:hAnsi="Arial"/>
                                <w:b/>
                                <w:sz w:val="28"/>
                              </w:rPr>
                            </w:pPr>
                          </w:p>
                          <w:p w14:paraId="55C7B05D"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18" w:history="1">
                              <w:r>
                                <w:rPr>
                                  <w:rStyle w:val="Hyperlink"/>
                                  <w:rFonts w:ascii="Arial" w:hAnsi="Arial"/>
                                  <w:sz w:val="28"/>
                                </w:rPr>
                                <w:t>STC.Team@uk.ngrid.com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DE365" id="Text Box 10" o:spid="_x0000_s1027" type="#_x0000_t202" style="position:absolute;left:0;text-align:left;margin-left:3.75pt;margin-top:1.2pt;width:439.2pt;height:11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" o:allowincell="f">
                <v:textbox>
                  <w:txbxContent>
                    <w:p w14:paraId="52552820" w14:textId="77777777" w:rsidR="00941D24" w:rsidRDefault="00941D24" w:rsidP="00941D24">
                      <w:pPr>
                        <w:pStyle w:val="BodyText"/>
                        <w:jc w:val="center"/>
                        <w:rPr>
                          <w:i w:val="0"/>
                          <w:sz w:val="28"/>
                        </w:rPr>
                      </w:pPr>
                    </w:p>
                    <w:p w14:paraId="27F13DE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6CDF8394" w14:textId="77777777" w:rsidR="00941D24" w:rsidRDefault="00941D24" w:rsidP="00941D24">
                      <w:pPr>
                        <w:jc w:val="center"/>
                        <w:rPr>
                          <w:rFonts w:ascii="Arial" w:hAnsi="Arial"/>
                          <w:b/>
                          <w:sz w:val="28"/>
                        </w:rPr>
                      </w:pPr>
                    </w:p>
                    <w:p w14:paraId="55C7B05D"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19" w:history="1">
                        <w:r>
                          <w:rPr>
                            <w:rStyle w:val="Hyperlink"/>
                            <w:rFonts w:ascii="Arial" w:hAnsi="Arial"/>
                            <w:sz w:val="28"/>
                          </w:rPr>
                          <w:t>STC.Team@uk.ngrid.com</w:t>
                        </w:r>
                      </w:hyperlink>
                    </w:p>
                  </w:txbxContent>
                </v:textbox>
              </v:shape>
            </w:pict>
          </mc:Fallback>
        </mc:AlternateContent>
      </w:r>
    </w:p>
    <w:p w14:paraId="06D7A422" w14:textId="77777777" w:rsidR="00941D24" w:rsidRDefault="00941D24" w:rsidP="00941D24">
      <w:pPr>
        <w:jc w:val="both"/>
        <w:rPr>
          <w:rFonts w:ascii="Arial" w:hAnsi="Arial"/>
        </w:rPr>
        <w:sectPr w:rsidR="00941D24">
          <w:pgSz w:w="11906" w:h="16838"/>
          <w:pgMar w:top="1440" w:right="1797" w:bottom="1021" w:left="1797" w:header="720" w:footer="720" w:gutter="0"/>
          <w:cols w:space="720"/>
        </w:sectPr>
      </w:pPr>
    </w:p>
    <w:p w14:paraId="19C072DD" w14:textId="77777777" w:rsidR="00651C75" w:rsidRDefault="00651C75">
      <w:pPr>
        <w:jc w:val="both"/>
      </w:pPr>
    </w:p>
    <w:p w14:paraId="070338D8" w14:textId="77777777" w:rsidR="00941D24" w:rsidRDefault="00941D24" w:rsidP="00941D24">
      <w:pPr>
        <w:pStyle w:val="Heading2"/>
        <w:numPr>
          <w:ilvl w:val="0"/>
          <w:numId w:val="0"/>
        </w:numPr>
        <w:rPr>
          <w:sz w:val="28"/>
        </w:rPr>
      </w:pPr>
      <w:r>
        <w:rPr>
          <w:sz w:val="28"/>
        </w:rPr>
        <w:t xml:space="preserve">Appendix C </w:t>
      </w:r>
    </w:p>
    <w:p w14:paraId="21A85E8F" w14:textId="77777777" w:rsidR="00941D24" w:rsidRDefault="00941D24" w:rsidP="00941D24">
      <w:pPr>
        <w:pStyle w:val="Heading2"/>
        <w:numPr>
          <w:ilvl w:val="0"/>
          <w:numId w:val="0"/>
        </w:numPr>
      </w:pPr>
    </w:p>
    <w:p w14:paraId="53404E3E" w14:textId="12220E21" w:rsidR="006B2D35" w:rsidRPr="00081454" w:rsidRDefault="004D0EEC" w:rsidP="006B2D35">
      <w:pPr>
        <w:jc w:val="both"/>
        <w:rPr>
          <w:rFonts w:ascii="Arial" w:hAnsi="Arial"/>
          <w:b/>
          <w:i/>
          <w:sz w:val="28"/>
        </w:rPr>
      </w:pPr>
      <w:r>
        <w:rPr>
          <w:noProof/>
          <w:lang w:val="en-US"/>
        </w:rPr>
        <mc:AlternateContent>
          <mc:Choice Requires="wps">
            <w:drawing>
              <wp:anchor distT="0" distB="0" distL="114300" distR="114300" simplePos="0" relativeHeight="251659264" behindDoc="0" locked="0" layoutInCell="1" allowOverlap="1" wp14:anchorId="1BE972EF" wp14:editId="0323DEAC">
                <wp:simplePos x="0" y="0"/>
                <wp:positionH relativeFrom="column">
                  <wp:posOffset>200025</wp:posOffset>
                </wp:positionH>
                <wp:positionV relativeFrom="paragraph">
                  <wp:posOffset>138430</wp:posOffset>
                </wp:positionV>
                <wp:extent cx="5577840" cy="1463040"/>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1463040"/>
                        </a:xfrm>
                        <a:prstGeom prst="rect">
                          <a:avLst/>
                        </a:prstGeom>
                        <a:solidFill>
                          <a:srgbClr val="FFFFFF"/>
                        </a:solidFill>
                        <a:ln w="9525">
                          <a:solidFill>
                            <a:srgbClr val="000000"/>
                          </a:solidFill>
                          <a:miter lim="800000"/>
                          <a:headEnd/>
                          <a:tailEnd/>
                        </a:ln>
                      </wps:spPr>
                      <wps:txbx>
                        <w:txbxContent>
                          <w:p w14:paraId="037D8BAA" w14:textId="77777777" w:rsidR="00941D24" w:rsidRDefault="00941D24" w:rsidP="00941D24">
                            <w:pPr>
                              <w:pStyle w:val="BodyText"/>
                              <w:jc w:val="center"/>
                              <w:rPr>
                                <w:i w:val="0"/>
                                <w:sz w:val="28"/>
                              </w:rPr>
                            </w:pPr>
                          </w:p>
                          <w:p w14:paraId="0263ACB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44E48AB1" w14:textId="77777777" w:rsidR="00941D24" w:rsidRDefault="00941D24" w:rsidP="00941D24">
                            <w:pPr>
                              <w:jc w:val="center"/>
                              <w:rPr>
                                <w:rFonts w:ascii="Arial" w:hAnsi="Arial"/>
                                <w:b/>
                                <w:sz w:val="28"/>
                              </w:rPr>
                            </w:pPr>
                          </w:p>
                          <w:p w14:paraId="0EA98F55"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20" w:history="1">
                              <w:r>
                                <w:rPr>
                                  <w:rStyle w:val="Hyperlink"/>
                                  <w:rFonts w:ascii="Arial" w:hAnsi="Arial"/>
                                  <w:sz w:val="28"/>
                                </w:rPr>
                                <w:t>STC.Team@uk.ngrid.com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972EF" id="Text Box 11" o:spid="_x0000_s1028" type="#_x0000_t202" style="position:absolute;left:0;text-align:left;margin-left:15.75pt;margin-top:10.9pt;width:439.2pt;height:11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">
                <v:textbox>
                  <w:txbxContent>
                    <w:p w14:paraId="037D8BAA" w14:textId="77777777" w:rsidR="00941D24" w:rsidRDefault="00941D24" w:rsidP="00941D24">
                      <w:pPr>
                        <w:pStyle w:val="BodyText"/>
                        <w:jc w:val="center"/>
                        <w:rPr>
                          <w:i w:val="0"/>
                          <w:sz w:val="28"/>
                        </w:rPr>
                      </w:pPr>
                    </w:p>
                    <w:p w14:paraId="0263ACB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44E48AB1" w14:textId="77777777" w:rsidR="00941D24" w:rsidRDefault="00941D24" w:rsidP="00941D24">
                      <w:pPr>
                        <w:jc w:val="center"/>
                        <w:rPr>
                          <w:rFonts w:ascii="Arial" w:hAnsi="Arial"/>
                          <w:b/>
                          <w:sz w:val="28"/>
                        </w:rPr>
                      </w:pPr>
                    </w:p>
                    <w:p w14:paraId="0EA98F55"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21" w:history="1">
                        <w:r>
                          <w:rPr>
                            <w:rStyle w:val="Hyperlink"/>
                            <w:rFonts w:ascii="Arial" w:hAnsi="Arial"/>
                            <w:sz w:val="28"/>
                          </w:rPr>
                          <w:t>STC.Team@uk.ngrid.com</w:t>
                        </w:r>
                      </w:hyperlink>
                    </w:p>
                  </w:txbxContent>
                </v:textbox>
              </v:shape>
            </w:pict>
          </mc:Fallback>
        </mc:AlternateContent>
      </w:r>
      <w:r w:rsidR="00941D24">
        <w:br w:type="page"/>
      </w:r>
      <w:r w:rsidR="006B2D35" w:rsidRPr="00081454">
        <w:rPr>
          <w:rFonts w:ascii="Arial" w:hAnsi="Arial"/>
          <w:b/>
          <w:i/>
          <w:sz w:val="28"/>
        </w:rPr>
        <w:lastRenderedPageBreak/>
        <w:t>Appendix D</w:t>
      </w:r>
    </w:p>
    <w:p w14:paraId="65068680" w14:textId="77777777" w:rsidR="006B2D35" w:rsidRPr="00081454" w:rsidRDefault="006B2D35" w:rsidP="006B2D35">
      <w:pPr>
        <w:jc w:val="both"/>
      </w:pPr>
    </w:p>
    <w:p w14:paraId="4662BE82" w14:textId="77777777" w:rsidR="006B2D35" w:rsidRPr="004F5D07" w:rsidRDefault="006B2D35">
      <w:pPr>
        <w:pStyle w:val="Heading2"/>
        <w:numPr>
          <w:ilvl w:val="0"/>
          <w:numId w:val="0"/>
        </w:numPr>
        <w:rPr>
          <w:sz w:val="28"/>
        </w:rPr>
      </w:pPr>
      <w:r w:rsidRPr="004F5D07">
        <w:rPr>
          <w:sz w:val="28"/>
        </w:rPr>
        <w:t xml:space="preserve">Offshore </w:t>
      </w:r>
      <w:r w:rsidR="00D74ABC" w:rsidRPr="004F5D07">
        <w:rPr>
          <w:sz w:val="28"/>
        </w:rPr>
        <w:t>Datalink</w:t>
      </w:r>
    </w:p>
    <w:p w14:paraId="55334B2E" w14:textId="77777777" w:rsidR="006B2D35" w:rsidRPr="004F5D07" w:rsidRDefault="006B2D35" w:rsidP="001759FB">
      <w:pPr>
        <w:pStyle w:val="Heading2"/>
        <w:numPr>
          <w:ilvl w:val="0"/>
          <w:numId w:val="0"/>
        </w:numPr>
        <w:jc w:val="both"/>
        <w:rPr>
          <w:sz w:val="28"/>
        </w:rPr>
      </w:pPr>
    </w:p>
    <w:p w14:paraId="2BD80844" w14:textId="77777777" w:rsidR="004C2DAC" w:rsidRDefault="001B74DD" w:rsidP="001759FB">
      <w:pPr>
        <w:pStyle w:val="Heading2"/>
        <w:numPr>
          <w:ilvl w:val="0"/>
          <w:numId w:val="0"/>
        </w:numPr>
        <w:jc w:val="both"/>
        <w:rPr>
          <w:b w:val="0"/>
          <w:i w:val="0"/>
          <w:sz w:val="20"/>
        </w:rPr>
      </w:pPr>
      <w:r w:rsidRPr="00622C39">
        <w:rPr>
          <w:b w:val="0"/>
          <w:i w:val="0"/>
          <w:sz w:val="20"/>
        </w:rPr>
        <w:t xml:space="preserve">The </w:t>
      </w:r>
      <w:r w:rsidR="00B665FE">
        <w:rPr>
          <w:b w:val="0"/>
          <w:i w:val="0"/>
          <w:sz w:val="20"/>
        </w:rPr>
        <w:t xml:space="preserve">OFTO will provide a </w:t>
      </w:r>
      <w:r w:rsidR="00795989">
        <w:rPr>
          <w:b w:val="0"/>
          <w:i w:val="0"/>
          <w:sz w:val="20"/>
        </w:rPr>
        <w:t>data acquisition s</w:t>
      </w:r>
      <w:r w:rsidR="00990B27">
        <w:rPr>
          <w:b w:val="0"/>
          <w:i w:val="0"/>
          <w:sz w:val="20"/>
        </w:rPr>
        <w:t xml:space="preserve">ystem </w:t>
      </w:r>
      <w:r w:rsidR="00B665FE">
        <w:rPr>
          <w:b w:val="0"/>
          <w:i w:val="0"/>
          <w:sz w:val="20"/>
        </w:rPr>
        <w:t>to collect</w:t>
      </w:r>
      <w:r w:rsidR="008E0052">
        <w:rPr>
          <w:b w:val="0"/>
          <w:i w:val="0"/>
          <w:sz w:val="20"/>
        </w:rPr>
        <w:t xml:space="preserve"> and deliver </w:t>
      </w:r>
      <w:r w:rsidR="00B665FE">
        <w:rPr>
          <w:b w:val="0"/>
          <w:i w:val="0"/>
          <w:sz w:val="20"/>
        </w:rPr>
        <w:t>real time indications, alarms and analogues from the offshore transmi</w:t>
      </w:r>
      <w:r w:rsidR="008E0052">
        <w:rPr>
          <w:b w:val="0"/>
          <w:i w:val="0"/>
          <w:sz w:val="20"/>
        </w:rPr>
        <w:t>ss</w:t>
      </w:r>
      <w:r w:rsidR="00B665FE">
        <w:rPr>
          <w:b w:val="0"/>
          <w:i w:val="0"/>
          <w:sz w:val="20"/>
        </w:rPr>
        <w:t xml:space="preserve">ion system and Users of the Offshore Transmission System. </w:t>
      </w:r>
    </w:p>
    <w:p w14:paraId="19C1E967" w14:textId="77777777" w:rsidR="004C2DAC" w:rsidRDefault="004C2DAC" w:rsidP="001759FB">
      <w:pPr>
        <w:pStyle w:val="Heading2"/>
        <w:numPr>
          <w:ilvl w:val="0"/>
          <w:numId w:val="0"/>
        </w:numPr>
        <w:jc w:val="both"/>
        <w:rPr>
          <w:b w:val="0"/>
          <w:i w:val="0"/>
          <w:sz w:val="20"/>
        </w:rPr>
      </w:pPr>
    </w:p>
    <w:p w14:paraId="3F23DFF2" w14:textId="45A5C067" w:rsidR="004C2DAC" w:rsidRDefault="004C2DAC" w:rsidP="001759FB">
      <w:pPr>
        <w:pStyle w:val="Heading2"/>
        <w:numPr>
          <w:ilvl w:val="0"/>
          <w:numId w:val="0"/>
        </w:numPr>
        <w:jc w:val="both"/>
        <w:rPr>
          <w:b w:val="0"/>
          <w:i w:val="0"/>
          <w:sz w:val="20"/>
        </w:rPr>
      </w:pPr>
      <w:r>
        <w:rPr>
          <w:b w:val="0"/>
          <w:i w:val="0"/>
          <w:sz w:val="20"/>
        </w:rPr>
        <w:t xml:space="preserve">The interface between the OFTO datalink and the </w:t>
      </w:r>
      <w:r w:rsidR="00AB19F1">
        <w:rPr>
          <w:b w:val="0"/>
          <w:i w:val="0"/>
          <w:sz w:val="20"/>
        </w:rPr>
        <w:t>NETSO</w:t>
      </w:r>
      <w:r>
        <w:rPr>
          <w:b w:val="0"/>
          <w:i w:val="0"/>
          <w:sz w:val="20"/>
        </w:rPr>
        <w:t xml:space="preserve"> </w:t>
      </w:r>
      <w:proofErr w:type="gramStart"/>
      <w:r>
        <w:rPr>
          <w:b w:val="0"/>
          <w:i w:val="0"/>
          <w:sz w:val="20"/>
        </w:rPr>
        <w:t>i.e.</w:t>
      </w:r>
      <w:proofErr w:type="gramEnd"/>
      <w:r>
        <w:rPr>
          <w:b w:val="0"/>
          <w:i w:val="0"/>
          <w:sz w:val="20"/>
        </w:rPr>
        <w:t xml:space="preserve"> the telecontrol communication interface will be located at an onshore location </w:t>
      </w:r>
      <w:r w:rsidR="007066CC">
        <w:rPr>
          <w:b w:val="0"/>
          <w:i w:val="0"/>
          <w:sz w:val="20"/>
        </w:rPr>
        <w:t xml:space="preserve">as </w:t>
      </w:r>
      <w:r w:rsidR="00AB19F1">
        <w:rPr>
          <w:b w:val="0"/>
          <w:i w:val="0"/>
          <w:sz w:val="20"/>
        </w:rPr>
        <w:t xml:space="preserve">agreed between </w:t>
      </w:r>
      <w:r w:rsidR="0058265B">
        <w:rPr>
          <w:b w:val="0"/>
          <w:i w:val="0"/>
          <w:sz w:val="20"/>
        </w:rPr>
        <w:t>The Company</w:t>
      </w:r>
      <w:r w:rsidR="00AB19F1">
        <w:rPr>
          <w:b w:val="0"/>
          <w:i w:val="0"/>
          <w:sz w:val="20"/>
        </w:rPr>
        <w:t xml:space="preserve"> and the OFTO.</w:t>
      </w:r>
    </w:p>
    <w:p w14:paraId="5E532459" w14:textId="77777777" w:rsidR="002105E1" w:rsidRDefault="004C2DAC">
      <w:pPr>
        <w:pStyle w:val="Heading2"/>
        <w:numPr>
          <w:ilvl w:val="0"/>
          <w:numId w:val="0"/>
        </w:numPr>
        <w:rPr>
          <w:b w:val="0"/>
          <w:i w:val="0"/>
          <w:sz w:val="20"/>
        </w:rPr>
      </w:pPr>
      <w:r>
        <w:rPr>
          <w:b w:val="0"/>
          <w:i w:val="0"/>
          <w:sz w:val="20"/>
        </w:rPr>
        <w:t xml:space="preserve">The functional specification for </w:t>
      </w:r>
      <w:proofErr w:type="spellStart"/>
      <w:r>
        <w:rPr>
          <w:b w:val="0"/>
          <w:i w:val="0"/>
          <w:sz w:val="20"/>
        </w:rPr>
        <w:t>telecontol</w:t>
      </w:r>
      <w:proofErr w:type="spellEnd"/>
      <w:r>
        <w:rPr>
          <w:b w:val="0"/>
          <w:i w:val="0"/>
          <w:sz w:val="20"/>
        </w:rPr>
        <w:t xml:space="preserve"> communication interface between the SCADA system and the </w:t>
      </w:r>
      <w:r w:rsidR="00AB19F1">
        <w:rPr>
          <w:b w:val="0"/>
          <w:i w:val="0"/>
          <w:sz w:val="20"/>
        </w:rPr>
        <w:t>NETSO</w:t>
      </w:r>
      <w:r>
        <w:rPr>
          <w:b w:val="0"/>
          <w:i w:val="0"/>
          <w:sz w:val="20"/>
        </w:rPr>
        <w:t xml:space="preserve"> energy management system is described in STCP 4-6.   </w:t>
      </w:r>
    </w:p>
    <w:p w14:paraId="36A65794" w14:textId="77777777" w:rsidR="00772B67" w:rsidRDefault="00147F13">
      <w:pPr>
        <w:pStyle w:val="Heading2"/>
        <w:numPr>
          <w:ilvl w:val="0"/>
          <w:numId w:val="0"/>
        </w:numPr>
        <w:rPr>
          <w:sz w:val="28"/>
        </w:rPr>
      </w:pPr>
      <w:r>
        <w:rPr>
          <w:sz w:val="28"/>
        </w:rPr>
        <w:br w:type="page"/>
      </w:r>
      <w:r w:rsidR="00CD1F53">
        <w:rPr>
          <w:noProof/>
          <w:sz w:val="28"/>
          <w:lang w:eastAsia="en-GB"/>
        </w:rPr>
        <w:lastRenderedPageBreak/>
        <w:object w:dxaOrig="1440" w:dyaOrig="1440" w14:anchorId="65EAFB1C">
          <v:shape id="_x0000_s2055" type="#_x0000_t75" style="position:absolute;margin-left:-130.8pt;margin-top:-143.8pt;width:1090.5pt;height:695.4pt;z-index:-251656192;v-text-anchor:middle" fillcolor="#d40139" strokecolor="white" strokeweight=".13pt">
            <v:fill o:detectmouseclick="t"/>
            <v:imagedata r:id="rId22" o:title=""/>
          </v:shape>
          <o:OLEObject Type="Embed" ProgID="Visio.Drawing.6" ShapeID="_x0000_s2055" DrawAspect="Content" ObjectID="_1747833965" r:id="rId23"/>
        </w:object>
      </w:r>
      <w:r w:rsidR="002105E1" w:rsidRPr="004F5D07">
        <w:rPr>
          <w:sz w:val="28"/>
        </w:rPr>
        <w:t xml:space="preserve">Appendix </w:t>
      </w:r>
      <w:r w:rsidR="002105E1">
        <w:rPr>
          <w:sz w:val="28"/>
        </w:rPr>
        <w:t>E:</w:t>
      </w:r>
      <w:r w:rsidR="002105E1" w:rsidRPr="004F5D07">
        <w:rPr>
          <w:sz w:val="28"/>
        </w:rPr>
        <w:t xml:space="preserve"> O</w:t>
      </w:r>
      <w:r w:rsidR="002105E1">
        <w:rPr>
          <w:sz w:val="28"/>
        </w:rPr>
        <w:t>ff</w:t>
      </w:r>
      <w:r w:rsidR="002105E1" w:rsidRPr="004F5D07">
        <w:rPr>
          <w:sz w:val="28"/>
        </w:rPr>
        <w:t>shore Datalink Ownership and Support Boundarie</w:t>
      </w:r>
      <w:r w:rsidR="002105E1">
        <w:rPr>
          <w:sz w:val="28"/>
        </w:rPr>
        <w:t>s</w:t>
      </w:r>
    </w:p>
    <w:p w14:paraId="267A9C2A" w14:textId="77777777" w:rsidR="00772B67" w:rsidRDefault="00772B67">
      <w:pPr>
        <w:pStyle w:val="Heading2"/>
        <w:numPr>
          <w:ilvl w:val="0"/>
          <w:numId w:val="0"/>
        </w:numPr>
        <w:rPr>
          <w:sz w:val="28"/>
        </w:rPr>
      </w:pPr>
    </w:p>
    <w:p w14:paraId="48C5B11A" w14:textId="77777777" w:rsidR="00772B67" w:rsidRDefault="002105E1">
      <w:pPr>
        <w:pStyle w:val="Heading2"/>
        <w:numPr>
          <w:ilvl w:val="0"/>
          <w:numId w:val="0"/>
        </w:numPr>
      </w:pPr>
      <w:r w:rsidRPr="006B2D35">
        <w:rPr>
          <w:sz w:val="28"/>
        </w:rPr>
        <w:t xml:space="preserve"> </w:t>
      </w:r>
    </w:p>
    <w:p w14:paraId="632814F9" w14:textId="77777777" w:rsidR="009117A3" w:rsidRDefault="009117A3" w:rsidP="00772B67"/>
    <w:p w14:paraId="13B98F31" w14:textId="77777777" w:rsidR="009117A3" w:rsidRDefault="009117A3" w:rsidP="00772B67"/>
    <w:p w14:paraId="50B71282" w14:textId="77777777" w:rsidR="009117A3" w:rsidRDefault="009117A3" w:rsidP="00772B67"/>
    <w:p w14:paraId="1A4DD88D" w14:textId="77777777" w:rsidR="009117A3" w:rsidRDefault="009117A3" w:rsidP="00772B67"/>
    <w:p w14:paraId="37794C1A" w14:textId="77777777" w:rsidR="009117A3" w:rsidRDefault="009117A3" w:rsidP="00772B67"/>
    <w:p w14:paraId="436941BC" w14:textId="77777777" w:rsidR="009117A3" w:rsidRDefault="009117A3" w:rsidP="00772B67"/>
    <w:p w14:paraId="380B9D4B" w14:textId="77777777" w:rsidR="009117A3" w:rsidRDefault="009117A3" w:rsidP="00772B67"/>
    <w:p w14:paraId="309E117A" w14:textId="77777777" w:rsidR="009117A3" w:rsidRDefault="009117A3" w:rsidP="00772B67"/>
    <w:p w14:paraId="3B1136E2" w14:textId="77777777" w:rsidR="009117A3" w:rsidRDefault="009117A3" w:rsidP="00772B67"/>
    <w:p w14:paraId="1E735378" w14:textId="77777777" w:rsidR="009117A3" w:rsidRDefault="009117A3" w:rsidP="00772B67"/>
    <w:p w14:paraId="4955F47D" w14:textId="77777777" w:rsidR="009117A3" w:rsidRDefault="009117A3" w:rsidP="00772B67"/>
    <w:p w14:paraId="01914DB5" w14:textId="77777777" w:rsidR="009117A3" w:rsidRDefault="009117A3" w:rsidP="00772B67"/>
    <w:p w14:paraId="3E5EDA9E" w14:textId="77777777" w:rsidR="009117A3" w:rsidRDefault="009117A3" w:rsidP="00772B67"/>
    <w:p w14:paraId="57F5AC46" w14:textId="77777777" w:rsidR="009117A3" w:rsidRDefault="009117A3" w:rsidP="00772B67"/>
    <w:p w14:paraId="06DEECAC" w14:textId="77777777" w:rsidR="009117A3" w:rsidRDefault="009117A3" w:rsidP="00772B67"/>
    <w:p w14:paraId="312A43E6" w14:textId="77777777" w:rsidR="009117A3" w:rsidRDefault="009117A3" w:rsidP="00772B67"/>
    <w:p w14:paraId="3D7B97FC" w14:textId="77777777" w:rsidR="009117A3" w:rsidRDefault="009117A3" w:rsidP="00772B67"/>
    <w:p w14:paraId="498278AF" w14:textId="77777777" w:rsidR="009117A3" w:rsidRDefault="009117A3" w:rsidP="00772B67"/>
    <w:p w14:paraId="2D5CBF1F" w14:textId="77777777" w:rsidR="009117A3" w:rsidRDefault="009117A3" w:rsidP="00772B67"/>
    <w:p w14:paraId="5A1CD12A" w14:textId="77777777" w:rsidR="009117A3" w:rsidRDefault="009117A3" w:rsidP="00772B67"/>
    <w:p w14:paraId="1E912E59" w14:textId="77777777" w:rsidR="009117A3" w:rsidRDefault="009117A3" w:rsidP="00772B67"/>
    <w:p w14:paraId="42ABCA00" w14:textId="77777777" w:rsidR="009117A3" w:rsidRDefault="009117A3" w:rsidP="00772B67"/>
    <w:p w14:paraId="53712848" w14:textId="77777777" w:rsidR="009117A3" w:rsidRDefault="009117A3" w:rsidP="00772B67"/>
    <w:p w14:paraId="37233A88" w14:textId="77777777" w:rsidR="009117A3" w:rsidRDefault="009117A3" w:rsidP="00772B67"/>
    <w:p w14:paraId="5D894E38" w14:textId="77777777" w:rsidR="009117A3" w:rsidRDefault="009117A3" w:rsidP="00772B67"/>
    <w:p w14:paraId="778A99E0" w14:textId="77777777" w:rsidR="009117A3" w:rsidRDefault="009117A3" w:rsidP="00772B67"/>
    <w:p w14:paraId="1B3E16EB" w14:textId="77777777" w:rsidR="009117A3" w:rsidRDefault="009117A3" w:rsidP="00772B67"/>
    <w:p w14:paraId="3802089E" w14:textId="77777777" w:rsidR="009117A3" w:rsidRDefault="009117A3" w:rsidP="00772B67"/>
    <w:p w14:paraId="411167AC" w14:textId="77777777" w:rsidR="009117A3" w:rsidRDefault="009117A3" w:rsidP="00772B67"/>
    <w:p w14:paraId="53C2F5E5" w14:textId="77777777" w:rsidR="009117A3" w:rsidRDefault="009117A3" w:rsidP="00772B67"/>
    <w:p w14:paraId="796025CF" w14:textId="77777777" w:rsidR="009117A3" w:rsidRDefault="009117A3" w:rsidP="00772B67"/>
    <w:p w14:paraId="78976B4F" w14:textId="77777777" w:rsidR="009117A3" w:rsidRDefault="009117A3" w:rsidP="00772B67"/>
    <w:p w14:paraId="63FCB24E" w14:textId="77777777" w:rsidR="009117A3" w:rsidRDefault="009117A3" w:rsidP="00772B67"/>
    <w:p w14:paraId="705136DF" w14:textId="77777777" w:rsidR="009117A3" w:rsidRDefault="009117A3" w:rsidP="00772B67"/>
    <w:p w14:paraId="76B2EF5C" w14:textId="77777777" w:rsidR="009117A3" w:rsidRDefault="009117A3" w:rsidP="00772B67"/>
    <w:p w14:paraId="4995A16B" w14:textId="77777777" w:rsidR="009117A3" w:rsidRDefault="009117A3" w:rsidP="00772B67"/>
    <w:p w14:paraId="0C5E6F99" w14:textId="77777777" w:rsidR="009117A3" w:rsidRDefault="009117A3" w:rsidP="00772B67"/>
    <w:p w14:paraId="1DEBFF60" w14:textId="77777777" w:rsidR="009117A3" w:rsidRDefault="009117A3" w:rsidP="00772B67"/>
    <w:p w14:paraId="01B0C199" w14:textId="77777777" w:rsidR="009117A3" w:rsidRDefault="009117A3" w:rsidP="00772B67"/>
    <w:p w14:paraId="74FFB523" w14:textId="77777777" w:rsidR="009117A3" w:rsidRDefault="009117A3" w:rsidP="00772B67"/>
    <w:p w14:paraId="10D50684" w14:textId="77777777" w:rsidR="009117A3" w:rsidRDefault="009117A3" w:rsidP="00772B67"/>
    <w:p w14:paraId="5767B7AA" w14:textId="77777777" w:rsidR="009117A3" w:rsidRDefault="009117A3" w:rsidP="00772B67"/>
    <w:p w14:paraId="40FDDA10" w14:textId="77777777" w:rsidR="009117A3" w:rsidRDefault="009117A3" w:rsidP="00772B67"/>
    <w:p w14:paraId="65A36177" w14:textId="77777777" w:rsidR="009117A3" w:rsidRDefault="009117A3" w:rsidP="00772B67"/>
    <w:p w14:paraId="47DF0146" w14:textId="77777777" w:rsidR="009117A3" w:rsidRDefault="009117A3" w:rsidP="00772B67"/>
    <w:p w14:paraId="5140BB9C" w14:textId="77777777" w:rsidR="00651C75" w:rsidRPr="006B2D35" w:rsidRDefault="009117A3" w:rsidP="00772B67">
      <w:r w:rsidRPr="009117A3">
        <w:rPr>
          <w:rFonts w:ascii="Helvetica" w:hAnsi="Helvetica" w:cs="Helvetica"/>
        </w:rPr>
        <w:t>Note that in the diagram above a protocol converter may not be required in all cases.</w:t>
      </w:r>
      <w:r w:rsidRPr="009117A3">
        <w:t xml:space="preserve"> </w:t>
      </w:r>
      <w:r w:rsidR="006B2D35" w:rsidRPr="006B2D35">
        <w:br w:type="page"/>
      </w:r>
      <w:r w:rsidR="00F715B3" w:rsidRPr="00F715B3">
        <w:rPr>
          <w:rFonts w:ascii="Arial" w:hAnsi="Arial" w:cs="Arial"/>
          <w:b/>
          <w:i/>
          <w:sz w:val="28"/>
          <w:szCs w:val="28"/>
        </w:rPr>
        <w:lastRenderedPageBreak/>
        <w:t xml:space="preserve">Appendix </w:t>
      </w:r>
      <w:r w:rsidR="008A7777">
        <w:rPr>
          <w:rFonts w:ascii="Arial" w:hAnsi="Arial" w:cs="Arial"/>
          <w:b/>
          <w:i/>
          <w:sz w:val="28"/>
          <w:szCs w:val="28"/>
        </w:rPr>
        <w:t>F</w:t>
      </w:r>
      <w:r w:rsidR="00F715B3" w:rsidRPr="00F715B3">
        <w:rPr>
          <w:rFonts w:ascii="Arial" w:hAnsi="Arial" w:cs="Arial"/>
          <w:b/>
          <w:i/>
          <w:sz w:val="28"/>
          <w:szCs w:val="28"/>
        </w:rPr>
        <w:t>:</w:t>
      </w:r>
      <w:r w:rsidR="007B2A0E" w:rsidRPr="00F715B3">
        <w:rPr>
          <w:rFonts w:ascii="Arial" w:hAnsi="Arial" w:cs="Arial"/>
          <w:b/>
          <w:i/>
          <w:sz w:val="28"/>
          <w:szCs w:val="28"/>
        </w:rPr>
        <w:t xml:space="preserve"> Abbreviations &amp; Definitions</w:t>
      </w:r>
    </w:p>
    <w:p w14:paraId="3B6A4011" w14:textId="77777777" w:rsidR="00651C75" w:rsidRDefault="00651C75"/>
    <w:p w14:paraId="76289155" w14:textId="77777777" w:rsidR="00F715B3" w:rsidRPr="006B2D35" w:rsidRDefault="00F715B3"/>
    <w:p w14:paraId="0D5C5CD3" w14:textId="77777777" w:rsidR="00651C75" w:rsidRDefault="00651C75">
      <w:pPr>
        <w:pStyle w:val="NGTSAppendix"/>
        <w:outlineLvl w:val="0"/>
        <w:rPr>
          <w:b/>
          <w:i/>
          <w:iCs/>
          <w:sz w:val="24"/>
        </w:rPr>
      </w:pPr>
      <w:r>
        <w:rPr>
          <w:b/>
          <w:i/>
          <w:iCs/>
          <w:sz w:val="24"/>
        </w:rPr>
        <w:t>Abbreviations</w:t>
      </w:r>
    </w:p>
    <w:p w14:paraId="2B61B058" w14:textId="77777777" w:rsidR="00651C75" w:rsidRDefault="00651C75">
      <w:pPr>
        <w:jc w:val="both"/>
        <w:rPr>
          <w:rFonts w:ascii="Arial" w:hAnsi="Arial"/>
        </w:rPr>
      </w:pPr>
    </w:p>
    <w:p w14:paraId="5DB6E174" w14:textId="77777777" w:rsidR="00651C75" w:rsidRDefault="00651C75">
      <w:pPr>
        <w:jc w:val="both"/>
        <w:rPr>
          <w:rFonts w:ascii="Arial" w:hAnsi="Arial"/>
        </w:rPr>
      </w:pPr>
      <w:r>
        <w:rPr>
          <w:rFonts w:ascii="Arial" w:hAnsi="Arial"/>
        </w:rPr>
        <w:t>SPT</w:t>
      </w:r>
      <w:r>
        <w:rPr>
          <w:rFonts w:ascii="Arial" w:hAnsi="Arial"/>
        </w:rPr>
        <w:tab/>
        <w:t xml:space="preserve">SP Transmission </w:t>
      </w:r>
      <w:r w:rsidR="00F715B3">
        <w:rPr>
          <w:rFonts w:ascii="Arial" w:hAnsi="Arial"/>
        </w:rPr>
        <w:t>plc</w:t>
      </w:r>
    </w:p>
    <w:p w14:paraId="4BF415E7" w14:textId="77777777" w:rsidR="00651C75" w:rsidRDefault="00651C75">
      <w:pPr>
        <w:jc w:val="both"/>
        <w:rPr>
          <w:rFonts w:ascii="Arial" w:hAnsi="Arial"/>
        </w:rPr>
      </w:pPr>
      <w:r>
        <w:rPr>
          <w:rFonts w:ascii="Arial" w:hAnsi="Arial"/>
        </w:rPr>
        <w:t>SHE</w:t>
      </w:r>
      <w:r w:rsidR="009117A3">
        <w:rPr>
          <w:rFonts w:ascii="Arial" w:hAnsi="Arial"/>
        </w:rPr>
        <w:t>-</w:t>
      </w:r>
      <w:r>
        <w:rPr>
          <w:rFonts w:ascii="Arial" w:hAnsi="Arial"/>
        </w:rPr>
        <w:t>T</w:t>
      </w:r>
      <w:r>
        <w:rPr>
          <w:rFonts w:ascii="Arial" w:hAnsi="Arial"/>
        </w:rPr>
        <w:tab/>
        <w:t>Scottish Hydro</w:t>
      </w:r>
      <w:r w:rsidR="009117A3">
        <w:rPr>
          <w:rFonts w:ascii="Arial" w:hAnsi="Arial"/>
        </w:rPr>
        <w:t xml:space="preserve"> </w:t>
      </w:r>
      <w:r>
        <w:rPr>
          <w:rFonts w:ascii="Arial" w:hAnsi="Arial"/>
        </w:rPr>
        <w:t xml:space="preserve">Electric Transmission </w:t>
      </w:r>
      <w:r w:rsidR="00F715B3">
        <w:rPr>
          <w:rFonts w:ascii="Arial" w:hAnsi="Arial"/>
        </w:rPr>
        <w:t>plc</w:t>
      </w:r>
    </w:p>
    <w:p w14:paraId="6DF914EF" w14:textId="77777777" w:rsidR="00651C75" w:rsidRDefault="00651C75">
      <w:pPr>
        <w:jc w:val="both"/>
        <w:rPr>
          <w:rFonts w:ascii="Arial" w:hAnsi="Arial"/>
        </w:rPr>
      </w:pPr>
      <w:r>
        <w:rPr>
          <w:rFonts w:ascii="Arial" w:hAnsi="Arial"/>
        </w:rPr>
        <w:t>TO</w:t>
      </w:r>
      <w:r>
        <w:rPr>
          <w:rFonts w:ascii="Arial" w:hAnsi="Arial"/>
        </w:rPr>
        <w:tab/>
        <w:t>Transmission Owner</w:t>
      </w:r>
    </w:p>
    <w:p w14:paraId="07A502BF" w14:textId="77777777" w:rsidR="00AB19F1" w:rsidRDefault="00AB19F1">
      <w:pPr>
        <w:jc w:val="both"/>
        <w:rPr>
          <w:rFonts w:ascii="Arial" w:hAnsi="Arial"/>
        </w:rPr>
      </w:pPr>
      <w:r>
        <w:rPr>
          <w:rFonts w:ascii="Arial" w:hAnsi="Arial"/>
        </w:rPr>
        <w:t>OFTO</w:t>
      </w:r>
      <w:r>
        <w:rPr>
          <w:rFonts w:ascii="Arial" w:hAnsi="Arial"/>
        </w:rPr>
        <w:tab/>
        <w:t>Offshore Transmission Owner</w:t>
      </w:r>
    </w:p>
    <w:p w14:paraId="60671ED8" w14:textId="77777777" w:rsidR="00651C75" w:rsidRDefault="00651C75">
      <w:pPr>
        <w:jc w:val="both"/>
        <w:rPr>
          <w:rFonts w:ascii="Arial" w:hAnsi="Arial"/>
        </w:rPr>
      </w:pPr>
    </w:p>
    <w:p w14:paraId="6F172CEB" w14:textId="77777777" w:rsidR="00147F13" w:rsidRDefault="00147F13">
      <w:pPr>
        <w:jc w:val="both"/>
        <w:rPr>
          <w:rFonts w:ascii="Arial" w:hAnsi="Arial"/>
          <w:color w:val="FF0000"/>
        </w:rPr>
      </w:pPr>
    </w:p>
    <w:p w14:paraId="67231527" w14:textId="77777777" w:rsidR="00651C75" w:rsidRDefault="00651C75">
      <w:pPr>
        <w:pStyle w:val="Heading2"/>
        <w:numPr>
          <w:ilvl w:val="0"/>
          <w:numId w:val="0"/>
        </w:numPr>
        <w:jc w:val="both"/>
      </w:pPr>
      <w:r>
        <w:t>Definitions</w:t>
      </w:r>
    </w:p>
    <w:p w14:paraId="47EF54A8" w14:textId="77777777" w:rsidR="00651C75" w:rsidRDefault="00651C75">
      <w:pPr>
        <w:pStyle w:val="Header"/>
        <w:tabs>
          <w:tab w:val="clear" w:pos="4153"/>
          <w:tab w:val="clear" w:pos="8306"/>
        </w:tabs>
        <w:jc w:val="both"/>
        <w:rPr>
          <w:rFonts w:ascii="Arial" w:hAnsi="Arial"/>
        </w:rPr>
      </w:pPr>
    </w:p>
    <w:p w14:paraId="438F828E" w14:textId="77777777" w:rsidR="00651C75" w:rsidRDefault="00651C75">
      <w:pPr>
        <w:pStyle w:val="Header"/>
        <w:tabs>
          <w:tab w:val="clear" w:pos="4153"/>
          <w:tab w:val="clear" w:pos="8306"/>
        </w:tabs>
        <w:jc w:val="both"/>
        <w:rPr>
          <w:rFonts w:ascii="Arial" w:hAnsi="Arial"/>
          <w:b/>
        </w:rPr>
      </w:pPr>
      <w:r>
        <w:rPr>
          <w:rFonts w:ascii="Arial" w:hAnsi="Arial"/>
          <w:b/>
        </w:rPr>
        <w:t>STC definitions used:</w:t>
      </w:r>
    </w:p>
    <w:p w14:paraId="73904D09" w14:textId="77777777" w:rsidR="00651C75" w:rsidRDefault="00651C75">
      <w:pPr>
        <w:jc w:val="both"/>
        <w:rPr>
          <w:rFonts w:ascii="Arial" w:hAnsi="Arial"/>
        </w:rPr>
      </w:pPr>
      <w:r>
        <w:rPr>
          <w:rFonts w:ascii="Arial" w:hAnsi="Arial"/>
        </w:rPr>
        <w:t>Apparatus</w:t>
      </w:r>
    </w:p>
    <w:p w14:paraId="01E84F1B" w14:textId="77777777" w:rsidR="00651C75" w:rsidRDefault="00651C75">
      <w:pPr>
        <w:jc w:val="both"/>
        <w:rPr>
          <w:rFonts w:ascii="Arial" w:hAnsi="Arial"/>
        </w:rPr>
      </w:pPr>
      <w:r>
        <w:rPr>
          <w:rFonts w:ascii="Arial" w:hAnsi="Arial"/>
        </w:rPr>
        <w:t>Good Industry Practice</w:t>
      </w:r>
    </w:p>
    <w:p w14:paraId="482F6399" w14:textId="77777777" w:rsidR="00F579A0" w:rsidRDefault="00F579A0">
      <w:pPr>
        <w:jc w:val="both"/>
        <w:rPr>
          <w:rFonts w:ascii="Arial" w:hAnsi="Arial"/>
        </w:rPr>
      </w:pPr>
      <w:r>
        <w:rPr>
          <w:rFonts w:ascii="Arial" w:hAnsi="Arial"/>
        </w:rPr>
        <w:t>NGET</w:t>
      </w:r>
    </w:p>
    <w:p w14:paraId="5D0CC58A" w14:textId="6AE4739D" w:rsidR="00651C75" w:rsidDel="008976B7" w:rsidRDefault="0058265B">
      <w:pPr>
        <w:jc w:val="both"/>
        <w:rPr>
          <w:del w:id="29" w:author="Johnson (ESO), Antony" w:date="2023-06-08T15:39:00Z"/>
          <w:rFonts w:ascii="Arial" w:hAnsi="Arial"/>
        </w:rPr>
      </w:pPr>
      <w:del w:id="30" w:author="Johnson (ESO), Antony" w:date="2023-06-08T15:39:00Z">
        <w:r w:rsidDel="008A76D2">
          <w:rPr>
            <w:rFonts w:ascii="Arial" w:hAnsi="Arial"/>
          </w:rPr>
          <w:delText>The Company</w:delText>
        </w:r>
      </w:del>
    </w:p>
    <w:p w14:paraId="3A2DD5D3" w14:textId="0C280123" w:rsidR="008976B7" w:rsidRDefault="008976B7">
      <w:pPr>
        <w:jc w:val="both"/>
        <w:rPr>
          <w:ins w:id="31" w:author="Johnson (ESO), Antony" w:date="2023-06-08T15:39:00Z"/>
          <w:rFonts w:ascii="Arial" w:hAnsi="Arial"/>
        </w:rPr>
      </w:pPr>
      <w:ins w:id="32" w:author="Johnson (ESO), Antony" w:date="2023-06-08T15:39:00Z">
        <w:r>
          <w:rPr>
            <w:rFonts w:ascii="Arial" w:hAnsi="Arial"/>
          </w:rPr>
          <w:t>Partial Shutdown</w:t>
        </w:r>
      </w:ins>
    </w:p>
    <w:p w14:paraId="4E03319F" w14:textId="77777777" w:rsidR="00651C75" w:rsidRDefault="00651C75">
      <w:pPr>
        <w:jc w:val="both"/>
        <w:rPr>
          <w:rFonts w:ascii="Arial" w:hAnsi="Arial"/>
        </w:rPr>
      </w:pPr>
      <w:r>
        <w:rPr>
          <w:rFonts w:ascii="Arial" w:hAnsi="Arial"/>
        </w:rPr>
        <w:t>Plant Services Capability Specification</w:t>
      </w:r>
    </w:p>
    <w:p w14:paraId="6B938F94" w14:textId="77777777" w:rsidR="00651C75" w:rsidRDefault="00651C75">
      <w:pPr>
        <w:jc w:val="both"/>
        <w:rPr>
          <w:rFonts w:ascii="Arial" w:hAnsi="Arial"/>
        </w:rPr>
      </w:pPr>
      <w:r>
        <w:rPr>
          <w:rFonts w:ascii="Arial" w:hAnsi="Arial"/>
        </w:rPr>
        <w:t>Services Restoration Proposal</w:t>
      </w:r>
    </w:p>
    <w:p w14:paraId="16F81369" w14:textId="77777777" w:rsidR="00651C75" w:rsidRDefault="00651C75">
      <w:pPr>
        <w:jc w:val="both"/>
        <w:rPr>
          <w:rFonts w:ascii="Arial" w:hAnsi="Arial"/>
        </w:rPr>
      </w:pPr>
      <w:r>
        <w:rPr>
          <w:rFonts w:ascii="Arial" w:hAnsi="Arial"/>
        </w:rPr>
        <w:t>Services Reduction</w:t>
      </w:r>
    </w:p>
    <w:p w14:paraId="460D5353" w14:textId="77777777" w:rsidR="00651C75" w:rsidRDefault="00651C75">
      <w:pPr>
        <w:jc w:val="both"/>
        <w:rPr>
          <w:ins w:id="33" w:author="Johnson (ESO), Antony" w:date="2023-06-08T15:39:00Z"/>
          <w:rFonts w:ascii="Arial" w:hAnsi="Arial"/>
        </w:rPr>
      </w:pPr>
      <w:r>
        <w:rPr>
          <w:rFonts w:ascii="Arial" w:hAnsi="Arial"/>
        </w:rPr>
        <w:t>Services Reduction Risk</w:t>
      </w:r>
    </w:p>
    <w:p w14:paraId="7EBA308D" w14:textId="548203DD" w:rsidR="008976B7" w:rsidRDefault="008976B7">
      <w:pPr>
        <w:jc w:val="both"/>
        <w:rPr>
          <w:ins w:id="34" w:author="Johnson (ESO), Antony" w:date="2023-06-08T15:39:00Z"/>
          <w:rFonts w:ascii="Arial" w:hAnsi="Arial"/>
        </w:rPr>
      </w:pPr>
      <w:ins w:id="35" w:author="Johnson (ESO), Antony" w:date="2023-06-08T15:39:00Z">
        <w:r>
          <w:rPr>
            <w:rFonts w:ascii="Arial" w:hAnsi="Arial"/>
          </w:rPr>
          <w:t>The Company</w:t>
        </w:r>
      </w:ins>
    </w:p>
    <w:p w14:paraId="42219E4B" w14:textId="6713727F" w:rsidR="008976B7" w:rsidRDefault="008976B7">
      <w:pPr>
        <w:jc w:val="both"/>
        <w:rPr>
          <w:rFonts w:ascii="Arial" w:hAnsi="Arial"/>
        </w:rPr>
      </w:pPr>
      <w:ins w:id="36" w:author="Johnson (ESO), Antony" w:date="2023-06-08T15:39:00Z">
        <w:r>
          <w:rPr>
            <w:rFonts w:ascii="Arial" w:hAnsi="Arial"/>
          </w:rPr>
          <w:t>Total Shutdown</w:t>
        </w:r>
      </w:ins>
    </w:p>
    <w:p w14:paraId="08426921" w14:textId="77777777" w:rsidR="00651C75" w:rsidRDefault="00651C75">
      <w:pPr>
        <w:jc w:val="both"/>
        <w:rPr>
          <w:rFonts w:ascii="Arial" w:hAnsi="Arial"/>
        </w:rPr>
      </w:pPr>
      <w:r>
        <w:rPr>
          <w:rFonts w:ascii="Arial" w:hAnsi="Arial"/>
        </w:rPr>
        <w:t>Transmission System</w:t>
      </w:r>
    </w:p>
    <w:p w14:paraId="76C7BF85" w14:textId="77777777" w:rsidR="00651C75" w:rsidRDefault="00651C75">
      <w:pPr>
        <w:jc w:val="both"/>
        <w:rPr>
          <w:rFonts w:ascii="Arial" w:hAnsi="Arial"/>
        </w:rPr>
      </w:pPr>
      <w:r>
        <w:rPr>
          <w:rFonts w:ascii="Arial" w:hAnsi="Arial"/>
        </w:rPr>
        <w:t>User</w:t>
      </w:r>
    </w:p>
    <w:p w14:paraId="680B5BC8" w14:textId="77777777" w:rsidR="00651C75" w:rsidRDefault="00651C75">
      <w:pPr>
        <w:jc w:val="both"/>
        <w:rPr>
          <w:rFonts w:ascii="Arial" w:hAnsi="Arial"/>
        </w:rPr>
      </w:pPr>
    </w:p>
    <w:p w14:paraId="16CCFB46" w14:textId="77777777" w:rsidR="00651C75" w:rsidRDefault="00651C75">
      <w:pPr>
        <w:pStyle w:val="Header"/>
        <w:tabs>
          <w:tab w:val="clear" w:pos="4153"/>
          <w:tab w:val="clear" w:pos="8306"/>
        </w:tabs>
        <w:jc w:val="both"/>
        <w:rPr>
          <w:rFonts w:ascii="Arial" w:hAnsi="Arial"/>
        </w:rPr>
      </w:pPr>
    </w:p>
    <w:p w14:paraId="50D06A52" w14:textId="77777777" w:rsidR="00651C75" w:rsidRDefault="00651C75">
      <w:pPr>
        <w:pStyle w:val="Heading2"/>
        <w:numPr>
          <w:ilvl w:val="0"/>
          <w:numId w:val="0"/>
        </w:numPr>
        <w:jc w:val="both"/>
        <w:rPr>
          <w:rStyle w:val="emailstyle17"/>
        </w:rPr>
      </w:pPr>
    </w:p>
    <w:sectPr w:rsidR="00651C75">
      <w:pgSz w:w="11907" w:h="16840" w:code="9"/>
      <w:pgMar w:top="1440" w:right="1797" w:bottom="102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C8224" w14:textId="77777777" w:rsidR="00D12A2D" w:rsidRDefault="00D12A2D">
      <w:r>
        <w:separator/>
      </w:r>
    </w:p>
  </w:endnote>
  <w:endnote w:type="continuationSeparator" w:id="0">
    <w:p w14:paraId="2F50B7C0" w14:textId="77777777" w:rsidR="00D12A2D" w:rsidRDefault="00D12A2D">
      <w:r>
        <w:continuationSeparator/>
      </w:r>
    </w:p>
  </w:endnote>
  <w:endnote w:type="continuationNotice" w:id="1">
    <w:p w14:paraId="6A0CAA6B" w14:textId="77777777" w:rsidR="00D12A2D" w:rsidRDefault="00D12A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25390" w14:textId="77777777" w:rsidR="00651C75" w:rsidRDefault="00651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0C9048" w14:textId="77777777" w:rsidR="00651C75" w:rsidRDefault="00651C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B909A" w14:textId="77777777" w:rsidR="00651C75" w:rsidRDefault="00651C75">
    <w:pPr>
      <w:pStyle w:val="Footer"/>
      <w:ind w:right="360"/>
      <w:jc w:val="center"/>
      <w:rPr>
        <w:rStyle w:val="PageNumber"/>
        <w:rFonts w:ascii="Arial" w:hAnsi="Arial"/>
      </w:rP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CF4123">
      <w:rPr>
        <w:rStyle w:val="PageNumber"/>
        <w:rFonts w:ascii="Arial" w:hAnsi="Arial"/>
        <w:noProof/>
      </w:rPr>
      <w:t>10</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CF4123">
      <w:rPr>
        <w:rStyle w:val="PageNumber"/>
        <w:rFonts w:ascii="Arial" w:hAnsi="Arial"/>
        <w:noProof/>
      </w:rPr>
      <w:t>10</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CA151" w14:textId="77777777" w:rsidR="00D12A2D" w:rsidRDefault="00D12A2D">
      <w:pPr>
        <w:pStyle w:val="Header"/>
        <w:tabs>
          <w:tab w:val="clear" w:pos="4153"/>
          <w:tab w:val="clear" w:pos="8306"/>
        </w:tabs>
      </w:pPr>
      <w:r>
        <w:separator/>
      </w:r>
    </w:p>
  </w:footnote>
  <w:footnote w:type="continuationSeparator" w:id="0">
    <w:p w14:paraId="2AA30EE3" w14:textId="77777777" w:rsidR="00D12A2D" w:rsidRDefault="00D12A2D">
      <w:r>
        <w:continuationSeparator/>
      </w:r>
    </w:p>
  </w:footnote>
  <w:footnote w:type="continuationNotice" w:id="1">
    <w:p w14:paraId="3D7D855D" w14:textId="77777777" w:rsidR="00D12A2D" w:rsidRDefault="00D12A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539D8" w14:textId="77777777" w:rsidR="00651C75" w:rsidRDefault="00651C75">
    <w:pPr>
      <w:pStyle w:val="Header"/>
      <w:rPr>
        <w:rFonts w:ascii="Arial" w:hAnsi="Arial"/>
        <w:snapToGrid w:val="0"/>
      </w:rPr>
    </w:pPr>
    <w:r>
      <w:rPr>
        <w:rFonts w:ascii="Arial" w:hAnsi="Arial"/>
        <w:snapToGrid w:val="0"/>
      </w:rPr>
      <w:t xml:space="preserve">STCP 04-2 Real Time Datalink Management </w:t>
    </w:r>
  </w:p>
  <w:p w14:paraId="7C1902E2" w14:textId="6ABBDE92" w:rsidR="00651C75" w:rsidRDefault="00651C75">
    <w:pPr>
      <w:pStyle w:val="Header"/>
      <w:rPr>
        <w:rFonts w:ascii="Arial" w:hAnsi="Arial"/>
      </w:rPr>
    </w:pPr>
    <w:r w:rsidRPr="00EA690C">
      <w:rPr>
        <w:rFonts w:ascii="Arial" w:hAnsi="Arial"/>
        <w:snapToGrid w:val="0"/>
      </w:rPr>
      <w:t>Issue 0</w:t>
    </w:r>
    <w:r w:rsidR="005A6147">
      <w:rPr>
        <w:rFonts w:ascii="Arial" w:hAnsi="Arial"/>
        <w:snapToGrid w:val="0"/>
      </w:rPr>
      <w:t>0</w:t>
    </w:r>
    <w:ins w:id="13" w:author="Johnson (ESO), Antony" w:date="2023-06-08T15:30:00Z">
      <w:r w:rsidR="005A6147">
        <w:rPr>
          <w:rFonts w:ascii="Arial" w:hAnsi="Arial"/>
          <w:snapToGrid w:val="0"/>
        </w:rPr>
        <w:t>8</w:t>
      </w:r>
    </w:ins>
    <w:del w:id="14" w:author="Johnson (ESO), Antony" w:date="2023-06-08T15:30:00Z">
      <w:r w:rsidR="005A6147" w:rsidDel="005A6147">
        <w:rPr>
          <w:rFonts w:ascii="Arial" w:hAnsi="Arial"/>
          <w:snapToGrid w:val="0"/>
        </w:rPr>
        <w:delText>7</w:delText>
      </w:r>
    </w:del>
    <w:r w:rsidRPr="00EA690C">
      <w:rPr>
        <w:rFonts w:ascii="Arial" w:hAnsi="Arial"/>
        <w:snapToGrid w:val="0"/>
      </w:rPr>
      <w:t xml:space="preserve"> – </w:t>
    </w:r>
    <w:ins w:id="15" w:author="Johnson (ESO), Antony" w:date="2023-06-08T15:30:00Z">
      <w:r w:rsidR="005A6147">
        <w:rPr>
          <w:rFonts w:ascii="Arial" w:hAnsi="Arial"/>
          <w:snapToGrid w:val="0"/>
        </w:rPr>
        <w:t>08</w:t>
      </w:r>
    </w:ins>
    <w:del w:id="16" w:author="Johnson (ESO), Antony" w:date="2023-06-08T15:30:00Z">
      <w:r w:rsidR="008607E4" w:rsidDel="005A6147">
        <w:rPr>
          <w:rFonts w:ascii="Arial" w:hAnsi="Arial"/>
          <w:snapToGrid w:val="0"/>
        </w:rPr>
        <w:delText>25</w:delText>
      </w:r>
    </w:del>
    <w:r w:rsidR="00EC6F74" w:rsidRPr="00EA690C">
      <w:rPr>
        <w:rFonts w:ascii="Arial" w:hAnsi="Arial"/>
        <w:snapToGrid w:val="0"/>
      </w:rPr>
      <w:t>/0</w:t>
    </w:r>
    <w:ins w:id="17" w:author="Johnson (ESO), Antony" w:date="2023-06-08T15:30:00Z">
      <w:r w:rsidR="005A6147">
        <w:rPr>
          <w:rFonts w:ascii="Arial" w:hAnsi="Arial"/>
          <w:snapToGrid w:val="0"/>
        </w:rPr>
        <w:t>6</w:t>
      </w:r>
    </w:ins>
    <w:del w:id="18" w:author="Johnson (ESO), Antony" w:date="2023-06-08T15:30:00Z">
      <w:r w:rsidR="00EC6F74" w:rsidRPr="00EA690C" w:rsidDel="005A6147">
        <w:rPr>
          <w:rFonts w:ascii="Arial" w:hAnsi="Arial"/>
          <w:snapToGrid w:val="0"/>
        </w:rPr>
        <w:delText>4</w:delText>
      </w:r>
    </w:del>
    <w:r w:rsidR="00EC6F74" w:rsidRPr="00EA690C">
      <w:rPr>
        <w:rFonts w:ascii="Arial" w:hAnsi="Arial"/>
        <w:snapToGrid w:val="0"/>
      </w:rPr>
      <w:t>/20</w:t>
    </w:r>
    <w:r w:rsidR="00F42C9B" w:rsidRPr="00EA690C">
      <w:rPr>
        <w:rFonts w:ascii="Arial" w:hAnsi="Arial"/>
        <w:snapToGrid w:val="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4C10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63838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BBD002B"/>
    <w:multiLevelType w:val="multilevel"/>
    <w:tmpl w:val="BED8FBD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4" w15:restartNumberingAfterBreak="0">
    <w:nsid w:val="5D8452F6"/>
    <w:multiLevelType w:val="multilevel"/>
    <w:tmpl w:val="D8200056"/>
    <w:lvl w:ilvl="0">
      <w:start w:val="1650"/>
      <w:numFmt w:val="decimal"/>
      <w:lvlText w:val="%1"/>
      <w:lvlJc w:val="left"/>
      <w:pPr>
        <w:tabs>
          <w:tab w:val="num" w:pos="720"/>
        </w:tabs>
        <w:ind w:left="720" w:hanging="72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cs="Times New Roman" w:hint="default"/>
      </w:rPr>
    </w:lvl>
    <w:lvl w:ilvl="2">
      <w:start w:val="1650"/>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7384620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491602710">
    <w:abstractNumId w:val="3"/>
  </w:num>
  <w:num w:numId="2" w16cid:durableId="1568228106">
    <w:abstractNumId w:val="2"/>
  </w:num>
  <w:num w:numId="3" w16cid:durableId="1617365834">
    <w:abstractNumId w:val="1"/>
  </w:num>
  <w:num w:numId="4" w16cid:durableId="2063871026">
    <w:abstractNumId w:val="5"/>
  </w:num>
  <w:num w:numId="5" w16cid:durableId="383212912">
    <w:abstractNumId w:val="0"/>
  </w:num>
  <w:num w:numId="6" w16cid:durableId="603853670">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EE"/>
    <w:rsid w:val="00006186"/>
    <w:rsid w:val="00006E1D"/>
    <w:rsid w:val="00007BEA"/>
    <w:rsid w:val="000218F8"/>
    <w:rsid w:val="00055748"/>
    <w:rsid w:val="00081454"/>
    <w:rsid w:val="000819CB"/>
    <w:rsid w:val="000830D6"/>
    <w:rsid w:val="000863DA"/>
    <w:rsid w:val="000A577B"/>
    <w:rsid w:val="000D5303"/>
    <w:rsid w:val="000E1BA1"/>
    <w:rsid w:val="000E2A22"/>
    <w:rsid w:val="000F139B"/>
    <w:rsid w:val="00105228"/>
    <w:rsid w:val="00112E16"/>
    <w:rsid w:val="0013780B"/>
    <w:rsid w:val="00145018"/>
    <w:rsid w:val="00147F13"/>
    <w:rsid w:val="00161A6D"/>
    <w:rsid w:val="00165DEE"/>
    <w:rsid w:val="001759FB"/>
    <w:rsid w:val="00190BAF"/>
    <w:rsid w:val="001B2575"/>
    <w:rsid w:val="001B74DD"/>
    <w:rsid w:val="001D3802"/>
    <w:rsid w:val="001E4AE0"/>
    <w:rsid w:val="002105E1"/>
    <w:rsid w:val="00224FB9"/>
    <w:rsid w:val="0024109E"/>
    <w:rsid w:val="00247AF3"/>
    <w:rsid w:val="00251B6A"/>
    <w:rsid w:val="002805C3"/>
    <w:rsid w:val="002D58FF"/>
    <w:rsid w:val="002D6D56"/>
    <w:rsid w:val="00302257"/>
    <w:rsid w:val="00321CC9"/>
    <w:rsid w:val="00323E53"/>
    <w:rsid w:val="0034025B"/>
    <w:rsid w:val="00351D42"/>
    <w:rsid w:val="00357D50"/>
    <w:rsid w:val="003E015F"/>
    <w:rsid w:val="003E621C"/>
    <w:rsid w:val="003E696C"/>
    <w:rsid w:val="003F21BF"/>
    <w:rsid w:val="0041682D"/>
    <w:rsid w:val="00425548"/>
    <w:rsid w:val="004308AA"/>
    <w:rsid w:val="00430A58"/>
    <w:rsid w:val="004C2DAC"/>
    <w:rsid w:val="004C4189"/>
    <w:rsid w:val="004D0EEC"/>
    <w:rsid w:val="004D50F9"/>
    <w:rsid w:val="004D6BE2"/>
    <w:rsid w:val="004F5D07"/>
    <w:rsid w:val="005140DE"/>
    <w:rsid w:val="00526160"/>
    <w:rsid w:val="00530632"/>
    <w:rsid w:val="005341FD"/>
    <w:rsid w:val="00540A6A"/>
    <w:rsid w:val="00564879"/>
    <w:rsid w:val="0058265B"/>
    <w:rsid w:val="005A189D"/>
    <w:rsid w:val="005A6147"/>
    <w:rsid w:val="005F5F48"/>
    <w:rsid w:val="00622C39"/>
    <w:rsid w:val="00637427"/>
    <w:rsid w:val="00651C75"/>
    <w:rsid w:val="00656940"/>
    <w:rsid w:val="006618F1"/>
    <w:rsid w:val="00695800"/>
    <w:rsid w:val="006B2D35"/>
    <w:rsid w:val="006C0659"/>
    <w:rsid w:val="006D6FC7"/>
    <w:rsid w:val="006F1759"/>
    <w:rsid w:val="0070272D"/>
    <w:rsid w:val="00702B13"/>
    <w:rsid w:val="007066CC"/>
    <w:rsid w:val="007202FE"/>
    <w:rsid w:val="00727768"/>
    <w:rsid w:val="007377DB"/>
    <w:rsid w:val="0074648B"/>
    <w:rsid w:val="00772B67"/>
    <w:rsid w:val="00776060"/>
    <w:rsid w:val="00785976"/>
    <w:rsid w:val="00795989"/>
    <w:rsid w:val="007A30B0"/>
    <w:rsid w:val="007A7FCE"/>
    <w:rsid w:val="007B2A0E"/>
    <w:rsid w:val="007B7F67"/>
    <w:rsid w:val="007C0A64"/>
    <w:rsid w:val="007C7A47"/>
    <w:rsid w:val="007E42C9"/>
    <w:rsid w:val="007F0604"/>
    <w:rsid w:val="007F253D"/>
    <w:rsid w:val="00812FF4"/>
    <w:rsid w:val="00822641"/>
    <w:rsid w:val="008607E4"/>
    <w:rsid w:val="008902E8"/>
    <w:rsid w:val="008976B7"/>
    <w:rsid w:val="008A6991"/>
    <w:rsid w:val="008A76D2"/>
    <w:rsid w:val="008A7777"/>
    <w:rsid w:val="008B7A5C"/>
    <w:rsid w:val="008E0052"/>
    <w:rsid w:val="009117A3"/>
    <w:rsid w:val="00911B5B"/>
    <w:rsid w:val="0091421E"/>
    <w:rsid w:val="00941D24"/>
    <w:rsid w:val="00944879"/>
    <w:rsid w:val="00954C22"/>
    <w:rsid w:val="00990B27"/>
    <w:rsid w:val="00994452"/>
    <w:rsid w:val="009B3A1C"/>
    <w:rsid w:val="009B4696"/>
    <w:rsid w:val="009F0540"/>
    <w:rsid w:val="00A04A6D"/>
    <w:rsid w:val="00A07392"/>
    <w:rsid w:val="00A3390E"/>
    <w:rsid w:val="00A5756C"/>
    <w:rsid w:val="00A6222B"/>
    <w:rsid w:val="00A87575"/>
    <w:rsid w:val="00AB19F1"/>
    <w:rsid w:val="00AC1558"/>
    <w:rsid w:val="00B32B97"/>
    <w:rsid w:val="00B66284"/>
    <w:rsid w:val="00B665FE"/>
    <w:rsid w:val="00B67E46"/>
    <w:rsid w:val="00BB59E3"/>
    <w:rsid w:val="00BF17D1"/>
    <w:rsid w:val="00BF3767"/>
    <w:rsid w:val="00C20E4F"/>
    <w:rsid w:val="00C71FD6"/>
    <w:rsid w:val="00CC26B8"/>
    <w:rsid w:val="00CF4123"/>
    <w:rsid w:val="00D01943"/>
    <w:rsid w:val="00D077E1"/>
    <w:rsid w:val="00D12A2D"/>
    <w:rsid w:val="00D13C43"/>
    <w:rsid w:val="00D22078"/>
    <w:rsid w:val="00D22658"/>
    <w:rsid w:val="00D507C1"/>
    <w:rsid w:val="00D6053D"/>
    <w:rsid w:val="00D743AE"/>
    <w:rsid w:val="00D74ABC"/>
    <w:rsid w:val="00D94E10"/>
    <w:rsid w:val="00DA3472"/>
    <w:rsid w:val="00DA3DE3"/>
    <w:rsid w:val="00DC5996"/>
    <w:rsid w:val="00DC706C"/>
    <w:rsid w:val="00DE7784"/>
    <w:rsid w:val="00E25B6B"/>
    <w:rsid w:val="00E3418A"/>
    <w:rsid w:val="00E61B54"/>
    <w:rsid w:val="00E72561"/>
    <w:rsid w:val="00E84860"/>
    <w:rsid w:val="00E9018C"/>
    <w:rsid w:val="00E97014"/>
    <w:rsid w:val="00EA690C"/>
    <w:rsid w:val="00EC2D4A"/>
    <w:rsid w:val="00EC508E"/>
    <w:rsid w:val="00EC6F74"/>
    <w:rsid w:val="00ED472B"/>
    <w:rsid w:val="00F20297"/>
    <w:rsid w:val="00F429E9"/>
    <w:rsid w:val="00F42C9B"/>
    <w:rsid w:val="00F579A0"/>
    <w:rsid w:val="00F715B3"/>
    <w:rsid w:val="00F80AA0"/>
    <w:rsid w:val="00F81D9A"/>
    <w:rsid w:val="00F93CA8"/>
    <w:rsid w:val="00F96BAC"/>
    <w:rsid w:val="00FA4DF5"/>
    <w:rsid w:val="00FA6DCD"/>
    <w:rsid w:val="00FD7E44"/>
    <w:rsid w:val="00FE1B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1B8553A"/>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1"/>
      </w:numPr>
      <w:spacing w:after="120"/>
      <w:outlineLvl w:val="0"/>
    </w:pPr>
    <w:rPr>
      <w:rFonts w:ascii="Arial" w:hAnsi="Arial"/>
      <w:b/>
      <w:sz w:val="28"/>
    </w:rPr>
  </w:style>
  <w:style w:type="paragraph" w:styleId="Heading2">
    <w:name w:val="heading 2"/>
    <w:basedOn w:val="Normal"/>
    <w:next w:val="Normal"/>
    <w:qFormat/>
    <w:pPr>
      <w:keepNext/>
      <w:numPr>
        <w:ilvl w:val="1"/>
        <w:numId w:val="1"/>
      </w:numPr>
      <w:outlineLvl w:val="1"/>
    </w:pPr>
    <w:rPr>
      <w:rFonts w:ascii="Arial" w:hAnsi="Arial"/>
      <w:b/>
      <w:i/>
      <w:sz w:val="24"/>
    </w:rPr>
  </w:style>
  <w:style w:type="paragraph" w:styleId="Heading3">
    <w:name w:val="heading 3"/>
    <w:basedOn w:val="Normal"/>
    <w:next w:val="Normal"/>
    <w:qFormat/>
    <w:pPr>
      <w:keepNext/>
      <w:numPr>
        <w:ilvl w:val="2"/>
        <w:numId w:val="1"/>
      </w:numPr>
      <w:ind w:left="720" w:hanging="720"/>
      <w:outlineLvl w:val="2"/>
    </w:pPr>
    <w:rPr>
      <w:rFonts w:ascii="Arial" w:hAnsi="Arial"/>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rPr>
      <w:rFonts w:ascii="Arial" w:hAnsi="Arial"/>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customStyle="1" w:styleId="emailstyle17">
    <w:name w:val="emailstyle17"/>
    <w:semiHidden/>
    <w:rPr>
      <w:rFonts w:ascii="Arial" w:hAnsi="Arial" w:cs="Arial" w:hint="default"/>
      <w:color w:val="auto"/>
      <w:sz w:val="20"/>
      <w:szCs w:val="20"/>
    </w:rPr>
  </w:style>
  <w:style w:type="character" w:styleId="PageNumber">
    <w:name w:val="page number"/>
    <w:basedOn w:val="DefaultParagraphFont"/>
  </w:style>
  <w:style w:type="paragraph" w:customStyle="1" w:styleId="ReplyForwardToFromDate1">
    <w:name w:val="Reply/Forward To: From: Date:1"/>
    <w:basedOn w:val="Normal"/>
    <w:pPr>
      <w:pBdr>
        <w:left w:val="single" w:sz="18" w:space="1" w:color="auto"/>
      </w:pBdr>
      <w:ind w:left="1080" w:hanging="1080"/>
    </w:pPr>
    <w:rPr>
      <w:rFonts w:ascii="Arial" w:hAnsi="Arial"/>
    </w:rPr>
  </w:style>
  <w:style w:type="character" w:styleId="Hyperlink">
    <w:name w:val="Hyperlink"/>
    <w:rPr>
      <w:color w:val="0000FF"/>
      <w:u w:val="single"/>
    </w:rPr>
  </w:style>
  <w:style w:type="paragraph" w:customStyle="1" w:styleId="BulletList">
    <w:name w:val="Bullet List"/>
    <w:basedOn w:val="Normal"/>
    <w:pPr>
      <w:numPr>
        <w:numId w:val="5"/>
      </w:numPr>
      <w:spacing w:after="120"/>
    </w:pPr>
    <w:rPr>
      <w:rFonts w:ascii="Arial" w:hAnsi="Arial"/>
    </w:rPr>
  </w:style>
  <w:style w:type="paragraph" w:styleId="BodyText">
    <w:name w:val="Body Text"/>
    <w:basedOn w:val="Normal"/>
    <w:rPr>
      <w:rFonts w:ascii="Arial" w:hAnsi="Arial"/>
      <w:b/>
      <w:i/>
      <w:sz w:val="40"/>
    </w:rPr>
  </w:style>
  <w:style w:type="paragraph" w:customStyle="1" w:styleId="NGTSAppendix">
    <w:name w:val="NGTS Appendix"/>
    <w:basedOn w:val="Normal"/>
    <w:pPr>
      <w:keepNext/>
      <w:keepLines/>
      <w:widowControl w:val="0"/>
      <w:jc w:val="both"/>
    </w:pPr>
    <w:rPr>
      <w:rFonts w:ascii="Arial" w:hAnsi="Arial"/>
      <w:snapToGrid w:val="0"/>
      <w:sz w:val="22"/>
    </w:rPr>
  </w:style>
  <w:style w:type="character" w:styleId="CommentReference">
    <w:name w:val="annotation reference"/>
    <w:semiHidden/>
    <w:rsid w:val="00E97014"/>
    <w:rPr>
      <w:sz w:val="16"/>
      <w:szCs w:val="16"/>
    </w:rPr>
  </w:style>
  <w:style w:type="paragraph" w:styleId="CommentText">
    <w:name w:val="annotation text"/>
    <w:basedOn w:val="Normal"/>
    <w:semiHidden/>
    <w:rsid w:val="00E97014"/>
  </w:style>
  <w:style w:type="paragraph" w:styleId="CommentSubject">
    <w:name w:val="annotation subject"/>
    <w:basedOn w:val="CommentText"/>
    <w:next w:val="CommentText"/>
    <w:semiHidden/>
    <w:rsid w:val="00E97014"/>
    <w:rPr>
      <w:b/>
      <w:bCs/>
    </w:rPr>
  </w:style>
  <w:style w:type="table" w:styleId="TableGrid">
    <w:name w:val="Table Grid"/>
    <w:basedOn w:val="TableNormal"/>
    <w:rsid w:val="000863D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42C9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STC.Team@uk.ngrid.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STC.Team@uk.ngrid.co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2.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yperlink" Target="mailto:STC.Team@uk.ngri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hyperlink" Target="mailto:STC.Team@uk.ngri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6A6B81-8F5A-4D20-A627-316173F91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E307E-5F48-411D-B013-6B4578669A1D}">
  <ds:schemaRefs>
    <ds:schemaRef ds:uri="http://schemas.microsoft.com/sharepoint/v3/contenttype/forms"/>
  </ds:schemaRefs>
</ds:datastoreItem>
</file>

<file path=customXml/itemProps3.xml><?xml version="1.0" encoding="utf-8"?>
<ds:datastoreItem xmlns:ds="http://schemas.openxmlformats.org/officeDocument/2006/customXml" ds:itemID="{FA2C79B5-0FD2-411F-B5FC-9DACF6C747FA}">
  <ds:schemaRefs>
    <ds:schemaRef ds:uri="http://schemas.openxmlformats.org/officeDocument/2006/bibliography"/>
  </ds:schemaRefs>
</ds:datastoreItem>
</file>

<file path=customXml/itemProps4.xml><?xml version="1.0" encoding="utf-8"?>
<ds:datastoreItem xmlns:ds="http://schemas.openxmlformats.org/officeDocument/2006/customXml" ds:itemID="{CCD04287-C176-4C29-A5BF-9EDB4C3A157F}">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Asset Nomenclature</vt:lpstr>
    </vt:vector>
  </TitlesOfParts>
  <Company>NGC</Company>
  <LinksUpToDate>false</LinksUpToDate>
  <CharactersWithSpaces>7843</CharactersWithSpaces>
  <SharedDoc>false</SharedDoc>
  <HLinks>
    <vt:vector size="12" baseType="variant">
      <vt:variant>
        <vt:i4>3801100</vt:i4>
      </vt:variant>
      <vt:variant>
        <vt:i4>9</vt:i4>
      </vt:variant>
      <vt:variant>
        <vt:i4>0</vt:i4>
      </vt:variant>
      <vt:variant>
        <vt:i4>5</vt:i4>
      </vt:variant>
      <vt:variant>
        <vt:lpwstr>mailto:STC.Team@uk.ngrid.com</vt:lpwstr>
      </vt:variant>
      <vt:variant>
        <vt:lpwstr/>
      </vt:variant>
      <vt:variant>
        <vt:i4>3801100</vt:i4>
      </vt:variant>
      <vt:variant>
        <vt:i4>6</vt:i4>
      </vt:variant>
      <vt:variant>
        <vt:i4>0</vt:i4>
      </vt:variant>
      <vt:variant>
        <vt:i4>5</vt:i4>
      </vt:variant>
      <vt:variant>
        <vt:lpwstr>mailto:STC.Team@uk.ngrid.com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Nomenclature</dc:title>
  <dc:subject/>
  <dc:creator>PritchD</dc:creator>
  <cp:keywords/>
  <cp:lastModifiedBy>Johnson (ESO), Antony</cp:lastModifiedBy>
  <cp:revision>2</cp:revision>
  <cp:lastPrinted>2023-04-06T11:09:00Z</cp:lastPrinted>
  <dcterms:created xsi:type="dcterms:W3CDTF">2023-06-09T15:39:00Z</dcterms:created>
  <dcterms:modified xsi:type="dcterms:W3CDTF">2023-06-09T15:39:00Z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IconOverlay">
    <vt:lpwstr/>
  </property>
  <property fmtid="{D5CDD505-2E9C-101B-9397-08002B2CF9AE}" pid="8" name="test">
    <vt:lpwstr/>
  </property>
  <property fmtid="{D5CDD505-2E9C-101B-9397-08002B2CF9AE}" pid="9" name="ContentTypeId">
    <vt:lpwstr>0x010100037C58EE812FAD42814BCE6DEFC30A42</vt:lpwstr>
  </property>
  <property fmtid="{D5CDD505-2E9C-101B-9397-08002B2CF9AE}" pid="12" name="MediaServiceImageTags">
    <vt:lpwstr/>
  </property>
</Properties>
</file>